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0A364C6" w:rsidR="009D60D5" w:rsidRPr="001B5605" w:rsidRDefault="00CA54EE"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B415C8">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484A0CDB" w:rsidR="00C2145A" w:rsidRPr="001B5605" w:rsidRDefault="00C2145A" w:rsidP="00357B46">
            <w:pPr>
              <w:rPr>
                <w:rFonts w:asciiTheme="minorHAnsi" w:hAnsiTheme="minorHAnsi"/>
                <w:b/>
                <w:sz w:val="24"/>
              </w:rPr>
            </w:pPr>
            <w:r w:rsidRPr="00066AFA">
              <w:rPr>
                <w:rFonts w:asciiTheme="minorHAnsi" w:hAnsiTheme="minorHAnsi"/>
                <w:b/>
                <w:bCs/>
                <w:smallCaps/>
                <w:sz w:val="24"/>
                <w:lang w:val="en"/>
              </w:rPr>
              <w:t xml:space="preserve">Number: </w:t>
            </w:r>
            <w:r w:rsidR="00AA142D" w:rsidRPr="00066AFA">
              <w:rPr>
                <w:rFonts w:asciiTheme="minorHAnsi" w:hAnsiTheme="minorHAnsi"/>
                <w:b/>
                <w:bCs/>
                <w:smallCaps/>
                <w:sz w:val="24"/>
                <w:lang w:val="en"/>
              </w:rPr>
              <w:t>25</w:t>
            </w:r>
            <w:r w:rsidR="00066AFA">
              <w:rPr>
                <w:rFonts w:asciiTheme="minorHAnsi" w:hAnsiTheme="minorHAnsi"/>
                <w:b/>
                <w:bCs/>
                <w:smallCaps/>
                <w:sz w:val="24"/>
                <w:lang w:val="en"/>
              </w:rPr>
              <w:t>-</w:t>
            </w:r>
            <w:r w:rsidR="00AA142D">
              <w:rPr>
                <w:rFonts w:asciiTheme="minorHAnsi" w:hAnsiTheme="minorHAnsi"/>
                <w:b/>
                <w:bCs/>
                <w:smallCaps/>
                <w:sz w:val="24"/>
                <w:lang w:val="en"/>
              </w:rPr>
              <w:t>MR10744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604386"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68988099" w:rsidR="00741D2D" w:rsidRPr="00066AFA" w:rsidRDefault="003A6691" w:rsidP="0080054C">
            <w:pPr>
              <w:rPr>
                <w:rFonts w:asciiTheme="minorHAnsi" w:hAnsiTheme="minorHAnsi" w:cs="Arial"/>
                <w:b/>
                <w:bCs/>
                <w:i/>
                <w:sz w:val="24"/>
                <w:lang w:val="en-GB"/>
              </w:rPr>
            </w:pPr>
            <w:r w:rsidRPr="00066AFA">
              <w:rPr>
                <w:rFonts w:asciiTheme="minorHAnsi" w:hAnsiTheme="minorHAnsi" w:cs="Arial"/>
                <w:b/>
                <w:bCs/>
                <w:i/>
                <w:iCs/>
                <w:sz w:val="24"/>
                <w:lang w:val="en-GB"/>
              </w:rPr>
              <w:t xml:space="preserve">Support for Preparation of Spatial </w:t>
            </w:r>
            <w:r w:rsidR="0080054C">
              <w:rPr>
                <w:rFonts w:asciiTheme="minorHAnsi" w:hAnsiTheme="minorHAnsi" w:cs="Arial"/>
                <w:b/>
                <w:bCs/>
                <w:i/>
                <w:iCs/>
                <w:sz w:val="24"/>
                <w:lang w:val="en-GB"/>
              </w:rPr>
              <w:t>P</w:t>
            </w:r>
            <w:r w:rsidRPr="00066AFA">
              <w:rPr>
                <w:rFonts w:asciiTheme="minorHAnsi" w:hAnsiTheme="minorHAnsi" w:cs="Arial"/>
                <w:b/>
                <w:bCs/>
                <w:i/>
                <w:iCs/>
                <w:sz w:val="24"/>
                <w:lang w:val="en-GB"/>
              </w:rPr>
              <w:t>lans for 6 cities</w:t>
            </w:r>
            <w:r w:rsidR="00AA142D" w:rsidRPr="00066AFA">
              <w:rPr>
                <w:rFonts w:asciiTheme="minorHAnsi" w:hAnsiTheme="minorHAnsi" w:cs="Arial"/>
                <w:b/>
                <w:bCs/>
                <w:i/>
                <w:iCs/>
                <w:sz w:val="24"/>
                <w:lang w:val="en-GB"/>
              </w:rPr>
              <w:t xml:space="preserve"> in Northern Ghana</w:t>
            </w:r>
          </w:p>
        </w:tc>
      </w:tr>
      <w:tr w:rsidR="008714BB" w:rsidRPr="00604386"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604386"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604386"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604386"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commentRangeStart w:id="3"/>
                  <w:r>
                    <w:rPr>
                      <w:rFonts w:asciiTheme="minorHAnsi" w:hAnsiTheme="minorHAnsi"/>
                      <w:b/>
                      <w:bCs/>
                      <w:smallCaps/>
                      <w:sz w:val="22"/>
                      <w:szCs w:val="22"/>
                      <w:lang w:val="en"/>
                    </w:rPr>
                    <w:t>Award date:</w:t>
                  </w:r>
                  <w:commentRangeEnd w:id="3"/>
                  <w:r>
                    <w:rPr>
                      <w:lang w:val="en"/>
                    </w:rPr>
                    <w:commentReference w:id="3"/>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r w:rsidR="00CA54EE">
              <w:fldChar w:fldCharType="begin"/>
            </w:r>
            <w:r w:rsidR="00CA54EE" w:rsidRPr="00604386">
              <w:rPr>
                <w:lang w:val="en-US"/>
                <w:rPrChange w:id="4" w:author="Irvika LEDAGA" w:date="2026-01-14T16:49:00Z">
                  <w:rPr/>
                </w:rPrChange>
              </w:rPr>
              <w:instrText xml:space="preserve"> HYPERLINK "http://www.marche-public.fr/ccp/ccp-plan-legislative.htm" </w:instrText>
            </w:r>
            <w:r w:rsidR="00CA54EE">
              <w:fldChar w:fldCharType="separate"/>
            </w:r>
            <w:r>
              <w:rPr>
                <w:rStyle w:val="Lienhypertexte"/>
                <w:lang w:val="en"/>
              </w:rPr>
              <w:t>Order No. 2018-1074 issued on 26 November 2018</w:t>
            </w:r>
            <w:r w:rsidR="00CA54EE">
              <w:rPr>
                <w:rStyle w:val="Lienhypertexte"/>
                <w:lang w:val="en"/>
              </w:rPr>
              <w:fldChar w:fldCharType="end"/>
            </w:r>
            <w:r>
              <w:rPr>
                <w:rFonts w:asciiTheme="minorHAnsi" w:hAnsiTheme="minorHAnsi"/>
                <w:sz w:val="22"/>
                <w:szCs w:val="22"/>
                <w:lang w:val="en"/>
              </w:rPr>
              <w:t xml:space="preserve"> and its Implementation </w:t>
            </w:r>
            <w:r w:rsidR="00CA54EE">
              <w:fldChar w:fldCharType="begin"/>
            </w:r>
            <w:r w:rsidR="00CA54EE" w:rsidRPr="00604386">
              <w:rPr>
                <w:lang w:val="en-US"/>
                <w:rPrChange w:id="5" w:author="Irvika LEDAGA" w:date="2026-01-14T16:49:00Z">
                  <w:rPr/>
                </w:rPrChange>
              </w:rPr>
              <w:instrText xml:space="preserve"> HY</w:instrText>
            </w:r>
            <w:r w:rsidR="00CA54EE" w:rsidRPr="00604386">
              <w:rPr>
                <w:lang w:val="en-US"/>
                <w:rPrChange w:id="6" w:author="Irvika LEDAGA" w:date="2026-01-14T16:49:00Z">
                  <w:rPr/>
                </w:rPrChange>
              </w:rPr>
              <w:instrText xml:space="preserve">PERLINK "http://www.marche-public.fr/ccp/ccp-plan-reglementaire.htm" </w:instrText>
            </w:r>
            <w:r w:rsidR="00CA54EE">
              <w:fldChar w:fldCharType="separate"/>
            </w:r>
            <w:r>
              <w:rPr>
                <w:rStyle w:val="Lienhypertexte"/>
                <w:lang w:val="en"/>
              </w:rPr>
              <w:t>Decree No. 2018-1075 issued on 3 December 2018</w:t>
            </w:r>
            <w:r w:rsidR="00CA54EE">
              <w:rPr>
                <w:rStyle w:val="Lienhypertexte"/>
                <w:lang w:val="en"/>
              </w:rPr>
              <w:fldChar w:fldCharType="end"/>
            </w:r>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47F01450" w:rsidR="00554974" w:rsidRPr="00263FD0" w:rsidRDefault="00066AFA" w:rsidP="00801ECC">
            <w:pPr>
              <w:tabs>
                <w:tab w:val="left" w:pos="510"/>
                <w:tab w:val="left" w:pos="10977"/>
              </w:tabs>
              <w:spacing w:before="120"/>
              <w:ind w:right="83"/>
              <w:jc w:val="both"/>
              <w:rPr>
                <w:rFonts w:asciiTheme="minorHAnsi" w:hAnsiTheme="minorHAnsi"/>
                <w:sz w:val="22"/>
                <w:szCs w:val="22"/>
                <w:highlight w:val="green"/>
                <w:lang w:val="en-GB"/>
              </w:rPr>
            </w:pPr>
            <w:r w:rsidRPr="00066AFA">
              <w:rPr>
                <w:rFonts w:asciiTheme="minorHAnsi" w:hAnsiTheme="minorHAnsi"/>
                <w:sz w:val="22"/>
                <w:szCs w:val="22"/>
                <w:lang w:val="en"/>
              </w:rPr>
              <w:t xml:space="preserve"> </w:t>
            </w:r>
            <w:ins w:id="7" w:author="Irvika LEDAGA" w:date="2026-01-07T10:44:00Z">
              <w:r w:rsidR="00DD16C3" w:rsidRPr="00DD16C3">
                <w:rPr>
                  <w:rFonts w:asciiTheme="minorHAnsi" w:hAnsiTheme="minorHAnsi"/>
                  <w:sz w:val="22"/>
                  <w:szCs w:val="22"/>
                  <w:lang w:val="en"/>
                </w:rPr>
                <w:t>O</w:t>
              </w:r>
              <w:r w:rsidR="00DD16C3" w:rsidRPr="00DD16C3">
                <w:rPr>
                  <w:rFonts w:asciiTheme="minorHAnsi" w:hAnsiTheme="minorHAnsi"/>
                  <w:sz w:val="22"/>
                  <w:szCs w:val="22"/>
                  <w:lang w:val="en"/>
                  <w:rPrChange w:id="8" w:author="Irvika LEDAGA" w:date="2026-01-07T10:44:00Z">
                    <w:rPr>
                      <w:rFonts w:asciiTheme="minorHAnsi" w:hAnsiTheme="minorHAnsi"/>
                      <w:sz w:val="22"/>
                      <w:szCs w:val="22"/>
                      <w:highlight w:val="green"/>
                      <w:lang w:val="en"/>
                    </w:rPr>
                  </w:rPrChange>
                </w:rPr>
                <w:t>pen tender in application of L. 2124-2, R. 2161-2, R. 2161-3, R. 2161-4 and R. 2161-5 of CCP</w:t>
              </w:r>
              <w:r w:rsidR="00DD16C3" w:rsidRPr="00066AFA" w:rsidDel="00DD16C3">
                <w:rPr>
                  <w:rFonts w:asciiTheme="minorHAnsi" w:hAnsiTheme="minorHAnsi"/>
                  <w:sz w:val="22"/>
                  <w:szCs w:val="22"/>
                  <w:lang w:val="en"/>
                </w:rPr>
                <w:t xml:space="preserve"> </w:t>
              </w:r>
              <w:r w:rsidR="00DD16C3">
                <w:rPr>
                  <w:rFonts w:asciiTheme="minorHAnsi" w:hAnsiTheme="minorHAnsi"/>
                  <w:sz w:val="22"/>
                  <w:szCs w:val="22"/>
                  <w:lang w:val="en"/>
                </w:rPr>
                <w:t>.</w:t>
              </w:r>
            </w:ins>
            <w:del w:id="9" w:author="Irvika LEDAGA" w:date="2026-01-07T10:44:00Z">
              <w:r w:rsidRPr="00066AFA" w:rsidDel="00DD16C3">
                <w:rPr>
                  <w:rFonts w:asciiTheme="minorHAnsi" w:hAnsiTheme="minorHAnsi"/>
                  <w:sz w:val="22"/>
                  <w:szCs w:val="22"/>
                  <w:lang w:val="en"/>
                </w:rPr>
                <w:delText>A</w:delText>
              </w:r>
              <w:r w:rsidR="00801ECC" w:rsidRPr="00066AFA" w:rsidDel="00DD16C3">
                <w:rPr>
                  <w:rFonts w:asciiTheme="minorHAnsi" w:hAnsiTheme="minorHAnsi"/>
                  <w:sz w:val="22"/>
                  <w:szCs w:val="22"/>
                  <w:lang w:val="en"/>
                </w:rPr>
                <w:delText>dapted procedure in application of Articles L. 2123-1 an</w:delText>
              </w:r>
              <w:r w:rsidRPr="00066AFA" w:rsidDel="00DD16C3">
                <w:rPr>
                  <w:rFonts w:asciiTheme="minorHAnsi" w:hAnsiTheme="minorHAnsi"/>
                  <w:sz w:val="22"/>
                  <w:szCs w:val="22"/>
                  <w:lang w:val="en"/>
                </w:rPr>
                <w:delText>d R. 2123-1 to R. 2123-7 of CCP</w:delText>
              </w:r>
            </w:del>
          </w:p>
          <w:p w14:paraId="012CC13F" w14:textId="22EC5D72"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CA54EE">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CA54EE">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CA54EE">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CA54EE">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CA54EE">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CA54EE">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CA54EE">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CA54EE">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CA54EE">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CA54EE">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CA54EE">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CA54EE">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CA54EE">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CA54EE">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CA54EE">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CA54EE">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CA54EE">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CA54EE">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CA54EE">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CA54EE">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CA54EE">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CA54EE">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CA54EE">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CA54EE">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CA54EE">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CA54EE">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CA54EE">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CA54EE">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CA54EE">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CA54EE">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CA54EE">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CA54EE">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CA54EE">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CA54EE">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CA54EE">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CA54EE">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CA54EE">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CA54EE">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CA54EE">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CA54EE">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CA54EE">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CA54EE">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10" w:name="_Toc524095221"/>
      <w:bookmarkStart w:id="11" w:name="_Toc140836304"/>
      <w:r>
        <w:rPr>
          <w:rFonts w:asciiTheme="minorHAnsi" w:hAnsiTheme="minorHAnsi"/>
          <w:b/>
          <w:bCs/>
          <w:caps/>
          <w:sz w:val="32"/>
          <w:u w:val="single"/>
          <w:lang w:val="en"/>
        </w:rPr>
        <w:lastRenderedPageBreak/>
        <w:t>special conditions</w:t>
      </w:r>
      <w:bookmarkEnd w:id="10"/>
      <w:r>
        <w:rPr>
          <w:rFonts w:asciiTheme="minorHAnsi" w:hAnsiTheme="minorHAnsi"/>
          <w:b/>
          <w:bCs/>
          <w:caps/>
          <w:sz w:val="32"/>
          <w:u w:val="single"/>
          <w:lang w:val="en"/>
        </w:rPr>
        <w:t xml:space="preserve"> – commitment procedure</w:t>
      </w:r>
      <w:bookmarkEnd w:id="11"/>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604386"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218A5308"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w:t>
      </w:r>
      <w:r w:rsidR="00066AFA">
        <w:rPr>
          <w:rFonts w:asciiTheme="minorHAnsi" w:hAnsiTheme="minorHAnsi" w:cstheme="minorHAnsi"/>
          <w:sz w:val="22"/>
          <w:lang w:val="en"/>
        </w:rPr>
        <w:t xml:space="preserve">text of the cooperation project, </w:t>
      </w:r>
      <w:r w:rsidRPr="003115EA">
        <w:rPr>
          <w:rFonts w:asciiTheme="minorHAnsi" w:hAnsiTheme="minorHAnsi" w:cstheme="minorHAnsi"/>
          <w:sz w:val="22"/>
          <w:lang w:val="en"/>
        </w:rPr>
        <w:t>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066AFA">
        <w:rPr>
          <w:rFonts w:asciiTheme="minorHAnsi" w:hAnsiTheme="minorHAnsi" w:cstheme="minorHAnsi"/>
          <w:sz w:val="22"/>
          <w:lang w:val="en"/>
        </w:rPr>
        <w:t xml:space="preserve">23/02/2024 </w:t>
      </w:r>
      <w:r w:rsidRPr="003115EA">
        <w:rPr>
          <w:rFonts w:asciiTheme="minorHAnsi" w:hAnsiTheme="minorHAnsi" w:cstheme="minorHAnsi"/>
          <w:sz w:val="22"/>
          <w:lang w:val="en"/>
        </w:rPr>
        <w:t xml:space="preserve">between </w:t>
      </w:r>
      <w:r w:rsidR="00066AFA" w:rsidRPr="00066AFA">
        <w:rPr>
          <w:rFonts w:asciiTheme="minorHAnsi" w:hAnsiTheme="minorHAnsi" w:cstheme="minorHAnsi"/>
          <w:iCs/>
          <w:sz w:val="22"/>
          <w:lang w:val="en"/>
        </w:rPr>
        <w:t>the European Union</w:t>
      </w:r>
      <w:r w:rsidR="00066AFA">
        <w:rPr>
          <w:rFonts w:asciiTheme="minorHAnsi" w:hAnsiTheme="minorHAnsi" w:cstheme="minorHAnsi"/>
          <w:i/>
          <w:iCs/>
          <w:sz w:val="22"/>
          <w:lang w:val="en"/>
        </w:rPr>
        <w:t xml:space="preserve"> </w:t>
      </w:r>
      <w:r w:rsidRPr="003115EA">
        <w:rPr>
          <w:rFonts w:asciiTheme="minorHAnsi" w:hAnsiTheme="minorHAnsi" w:cstheme="minorHAnsi"/>
          <w:sz w:val="22"/>
          <w:lang w:val="en"/>
        </w:rPr>
        <w:t>and</w:t>
      </w:r>
      <w:r w:rsidR="00066AFA">
        <w:rPr>
          <w:rFonts w:asciiTheme="minorHAnsi" w:hAnsiTheme="minorHAnsi" w:cstheme="minorHAnsi"/>
          <w:sz w:val="22"/>
          <w:lang w:val="en"/>
        </w:rPr>
        <w:t xml:space="preserve"> Expertise France</w:t>
      </w:r>
      <w:r w:rsidRPr="003115EA">
        <w:rPr>
          <w:rFonts w:asciiTheme="minorHAnsi" w:hAnsiTheme="minorHAnsi" w:cstheme="minorHAnsi"/>
          <w:sz w:val="22"/>
          <w:lang w:val="en"/>
        </w:rPr>
        <w:t>, covering “</w:t>
      </w:r>
      <w:r w:rsidR="00066AFA" w:rsidRPr="00066AFA">
        <w:rPr>
          <w:rFonts w:asciiTheme="minorHAnsi" w:hAnsiTheme="minorHAnsi" w:cstheme="minorHAnsi"/>
          <w:i/>
          <w:iCs/>
          <w:sz w:val="22"/>
          <w:lang w:val="en"/>
        </w:rPr>
        <w:t xml:space="preserve">support </w:t>
      </w:r>
      <w:r w:rsidR="00066AFA">
        <w:rPr>
          <w:rFonts w:asciiTheme="minorHAnsi" w:hAnsiTheme="minorHAnsi" w:cstheme="minorHAnsi"/>
          <w:i/>
          <w:iCs/>
          <w:sz w:val="22"/>
          <w:lang w:val="en"/>
        </w:rPr>
        <w:t>for the development of</w:t>
      </w:r>
      <w:r w:rsidR="00066AFA" w:rsidRPr="00066AFA">
        <w:rPr>
          <w:rFonts w:asciiTheme="minorHAnsi" w:hAnsiTheme="minorHAnsi" w:cstheme="minorHAnsi"/>
          <w:i/>
          <w:iCs/>
          <w:sz w:val="22"/>
          <w:lang w:val="en"/>
        </w:rPr>
        <w:t xml:space="preserve"> </w:t>
      </w:r>
      <w:r w:rsidR="00066AFA">
        <w:rPr>
          <w:rFonts w:asciiTheme="minorHAnsi" w:hAnsiTheme="minorHAnsi" w:cstheme="minorHAnsi"/>
          <w:i/>
          <w:iCs/>
          <w:sz w:val="22"/>
          <w:lang w:val="en"/>
        </w:rPr>
        <w:t>s</w:t>
      </w:r>
      <w:r w:rsidR="00066AFA" w:rsidRPr="00066AFA">
        <w:rPr>
          <w:rFonts w:asciiTheme="minorHAnsi" w:hAnsiTheme="minorHAnsi" w:cstheme="minorHAnsi"/>
          <w:i/>
          <w:iCs/>
          <w:sz w:val="22"/>
          <w:lang w:val="en"/>
        </w:rPr>
        <w:t xml:space="preserve">ustainable </w:t>
      </w:r>
      <w:r w:rsidR="00066AFA">
        <w:rPr>
          <w:rFonts w:asciiTheme="minorHAnsi" w:hAnsiTheme="minorHAnsi" w:cstheme="minorHAnsi"/>
          <w:i/>
          <w:iCs/>
          <w:sz w:val="22"/>
          <w:lang w:val="en"/>
        </w:rPr>
        <w:t>c</w:t>
      </w:r>
      <w:r w:rsidR="00066AFA" w:rsidRPr="00066AFA">
        <w:rPr>
          <w:rFonts w:asciiTheme="minorHAnsi" w:hAnsiTheme="minorHAnsi" w:cstheme="minorHAnsi"/>
          <w:i/>
          <w:iCs/>
          <w:sz w:val="22"/>
          <w:lang w:val="en"/>
        </w:rPr>
        <w:t xml:space="preserve">ities in </w:t>
      </w:r>
      <w:r w:rsidR="00AE06E5" w:rsidRPr="00066AFA">
        <w:rPr>
          <w:rFonts w:asciiTheme="minorHAnsi" w:hAnsiTheme="minorHAnsi" w:cstheme="minorHAnsi"/>
          <w:i/>
          <w:iCs/>
          <w:sz w:val="22"/>
          <w:lang w:val="en"/>
        </w:rPr>
        <w:t>Ghana</w:t>
      </w:r>
      <w:r w:rsidR="00AE06E5" w:rsidRPr="00066AFA">
        <w:rPr>
          <w:rFonts w:asciiTheme="minorHAnsi" w:hAnsiTheme="minorHAnsi" w:cstheme="minorHAnsi"/>
          <w:sz w:val="22"/>
          <w:lang w:val="en"/>
        </w:rPr>
        <w:t xml:space="preserve"> “</w:t>
      </w:r>
      <w:r w:rsidRPr="00066AF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w:t>
      </w:r>
      <w:r w:rsidR="00AE06E5">
        <w:rPr>
          <w:rFonts w:asciiTheme="minorHAnsi" w:hAnsiTheme="minorHAnsi" w:cstheme="minorHAnsi"/>
          <w:sz w:val="22"/>
          <w:lang w:val="en"/>
        </w:rPr>
        <w:t>Terms of Refe</w:t>
      </w:r>
      <w:r w:rsidR="0080054C">
        <w:rPr>
          <w:rFonts w:asciiTheme="minorHAnsi" w:hAnsiTheme="minorHAnsi" w:cstheme="minorHAnsi"/>
          <w:sz w:val="22"/>
          <w:lang w:val="en"/>
        </w:rPr>
        <w:t>re</w:t>
      </w:r>
      <w:r w:rsidR="00AE06E5">
        <w:rPr>
          <w:rFonts w:asciiTheme="minorHAnsi" w:hAnsiTheme="minorHAnsi" w:cstheme="minorHAnsi"/>
          <w:sz w:val="22"/>
          <w:lang w:val="en"/>
        </w:rPr>
        <w:t>nce</w:t>
      </w:r>
      <w:r w:rsidRPr="003115EA">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2" w:name="_Toc140836305"/>
      <w:r w:rsidRPr="00F2235E">
        <w:rPr>
          <w:rFonts w:asciiTheme="minorHAnsi" w:hAnsiTheme="minorHAnsi"/>
          <w:b/>
          <w:bCs/>
          <w:caps/>
          <w:sz w:val="24"/>
          <w:u w:val="single"/>
          <w:lang w:val="en"/>
        </w:rPr>
        <w:lastRenderedPageBreak/>
        <w:t>Object of the contract</w:t>
      </w:r>
      <w:bookmarkEnd w:id="12"/>
    </w:p>
    <w:p w14:paraId="767C017D" w14:textId="0102076F" w:rsidR="000A6E96" w:rsidRPr="00A8590D" w:rsidRDefault="00E551F2" w:rsidP="00A8590D">
      <w:pPr>
        <w:pStyle w:val="u"/>
        <w:widowControl w:val="0"/>
        <w:spacing w:before="240"/>
        <w:ind w:left="561"/>
        <w:rPr>
          <w:rFonts w:asciiTheme="minorHAnsi" w:hAnsiTheme="minorHAnsi" w:cs="Arial"/>
          <w:b/>
          <w:bCs/>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AE06E5">
        <w:rPr>
          <w:rFonts w:asciiTheme="minorHAnsi" w:hAnsiTheme="minorHAnsi" w:cs="Arial"/>
          <w:lang w:val="en"/>
        </w:rPr>
        <w:t xml:space="preserve">the </w:t>
      </w:r>
      <w:r w:rsidRPr="00AE06E5">
        <w:rPr>
          <w:rFonts w:asciiTheme="minorHAnsi" w:hAnsiTheme="minorHAnsi" w:cs="Arial"/>
          <w:sz w:val="20"/>
          <w:lang w:val="en"/>
        </w:rPr>
        <w:t>“</w:t>
      </w:r>
      <w:r w:rsidR="003A6691" w:rsidRPr="00AE06E5">
        <w:rPr>
          <w:rFonts w:asciiTheme="minorHAnsi" w:hAnsiTheme="minorHAnsi" w:cs="Arial"/>
          <w:bCs/>
          <w:i/>
          <w:iCs/>
          <w:lang w:val="en-GB"/>
        </w:rPr>
        <w:t xml:space="preserve">Support for Preparation of Spatial </w:t>
      </w:r>
      <w:r w:rsidR="0080054C">
        <w:rPr>
          <w:rFonts w:asciiTheme="minorHAnsi" w:hAnsiTheme="minorHAnsi" w:cs="Arial"/>
          <w:bCs/>
          <w:i/>
          <w:iCs/>
          <w:lang w:val="en-GB"/>
        </w:rPr>
        <w:t>Plans</w:t>
      </w:r>
      <w:r w:rsidR="003A6691" w:rsidRPr="00AE06E5">
        <w:rPr>
          <w:rFonts w:asciiTheme="minorHAnsi" w:hAnsiTheme="minorHAnsi" w:cs="Arial"/>
          <w:bCs/>
          <w:i/>
          <w:iCs/>
          <w:lang w:val="en-GB"/>
        </w:rPr>
        <w:t xml:space="preserve"> for 6 cities</w:t>
      </w:r>
      <w:r w:rsidR="004C16C7" w:rsidRPr="00AE06E5">
        <w:rPr>
          <w:rFonts w:asciiTheme="minorHAnsi" w:hAnsiTheme="minorHAnsi" w:cs="Arial"/>
          <w:bCs/>
          <w:i/>
          <w:iCs/>
          <w:lang w:val="en-GB"/>
        </w:rPr>
        <w:t xml:space="preserve"> in Northern </w:t>
      </w:r>
      <w:r w:rsidR="00AE06E5" w:rsidRPr="00AE06E5">
        <w:rPr>
          <w:rFonts w:asciiTheme="minorHAnsi" w:hAnsiTheme="minorHAnsi" w:cs="Arial"/>
          <w:bCs/>
          <w:i/>
          <w:iCs/>
          <w:lang w:val="en-GB"/>
        </w:rPr>
        <w:t>Ghana</w:t>
      </w:r>
      <w:r w:rsidR="00AE06E5" w:rsidRPr="00AE06E5">
        <w:rPr>
          <w:rFonts w:asciiTheme="minorHAnsi" w:hAnsiTheme="minorHAnsi" w:cs="Arial"/>
          <w:sz w:val="20"/>
          <w:lang w:val="en"/>
        </w:rPr>
        <w:t xml:space="preserve"> “</w:t>
      </w:r>
      <w:r w:rsidRPr="00AE06E5">
        <w:rPr>
          <w:rFonts w:asciiTheme="minorHAnsi" w:hAnsiTheme="minorHAnsi" w:cs="Arial"/>
          <w:sz w:val="20"/>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3" w:name="_Toc140836306"/>
      <w:r w:rsidRPr="00F2235E">
        <w:rPr>
          <w:rFonts w:asciiTheme="minorHAnsi" w:hAnsiTheme="minorHAnsi"/>
          <w:b/>
          <w:bCs/>
          <w:caps/>
          <w:sz w:val="24"/>
          <w:u w:val="single"/>
          <w:lang w:val="en"/>
        </w:rPr>
        <w:t>Contractual documents</w:t>
      </w:r>
      <w:bookmarkEnd w:id="13"/>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r w:rsidR="00CA54EE">
        <w:fldChar w:fldCharType="begin"/>
      </w:r>
      <w:r w:rsidR="00CA54EE" w:rsidRPr="00604386">
        <w:rPr>
          <w:lang w:val="en-US"/>
          <w:rPrChange w:id="14" w:author="Irvika LEDAGA" w:date="2026-01-14T16:49:00Z">
            <w:rPr/>
          </w:rPrChange>
        </w:rPr>
        <w:instrText xml:space="preserve"> HYPERLINK "https://www.expertisefrance.fr/documents/20182/426622/Expertise+France+%E2%80%93+Code+of+conduct/82cf6060-4768-4b25-8817-ccba1d86e568" </w:instrText>
      </w:r>
      <w:r w:rsidR="00CA54EE">
        <w:fldChar w:fldCharType="separate"/>
      </w:r>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r w:rsidR="00CA54EE">
        <w:rPr>
          <w:rStyle w:val="Lienhypertexte"/>
          <w:rFonts w:asciiTheme="minorHAnsi" w:eastAsia="Times New Roman" w:hAnsiTheme="minorHAnsi" w:cstheme="minorHAnsi"/>
          <w:sz w:val="22"/>
          <w:szCs w:val="22"/>
          <w:lang w:val="en"/>
        </w:rPr>
        <w:fldChar w:fldCharType="end"/>
      </w:r>
      <w:r w:rsidRPr="00F2235E">
        <w:rPr>
          <w:rFonts w:asciiTheme="minorHAnsi" w:eastAsia="Times New Roman" w:hAnsiTheme="minorHAnsi" w:cstheme="minorHAnsi"/>
          <w:sz w:val="22"/>
          <w:szCs w:val="22"/>
          <w:lang w:val="en"/>
        </w:rPr>
        <w:t>);</w:t>
      </w:r>
    </w:p>
    <w:p w14:paraId="224CFC1F" w14:textId="4B5DC905"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w:t>
      </w:r>
      <w:del w:id="15" w:author="Irvika LEDAGA" w:date="2026-01-07T10:45:00Z">
        <w:r w:rsidRPr="00F2235E" w:rsidDel="00DD16C3">
          <w:rPr>
            <w:rFonts w:asciiTheme="minorHAnsi" w:hAnsiTheme="minorHAnsi" w:cstheme="minorHAnsi"/>
            <w:szCs w:val="22"/>
            <w:lang w:val="en"/>
          </w:rPr>
          <w:delText>[</w:delText>
        </w:r>
      </w:del>
      <w:r w:rsidRPr="00F2235E">
        <w:rPr>
          <w:rFonts w:asciiTheme="minorHAnsi" w:hAnsiTheme="minorHAnsi" w:cstheme="minorHAnsi"/>
          <w:szCs w:val="22"/>
          <w:lang w:val="en"/>
        </w:rPr>
        <w:t>day-to-day supplies and services approved under the Order of 30/03/2021</w:t>
      </w:r>
      <w:del w:id="16" w:author="Irvika LEDAGA" w:date="2026-01-07T10:45:00Z">
        <w:r w:rsidRPr="00F2235E" w:rsidDel="00DD16C3">
          <w:rPr>
            <w:rFonts w:asciiTheme="minorHAnsi" w:hAnsiTheme="minorHAnsi" w:cstheme="minorHAnsi"/>
            <w:szCs w:val="22"/>
            <w:lang w:val="en"/>
          </w:rPr>
          <w:delText>] [intellectual services approved under the Order of 30/03/2021] [information and communication techniques approved under the Order of 30/03/2021]</w:delText>
        </w:r>
      </w:del>
      <w:r w:rsidRPr="00F2235E">
        <w:rPr>
          <w:rFonts w:asciiTheme="minorHAnsi" w:hAnsiTheme="minorHAnsi" w:cstheme="minorHAnsi"/>
          <w:szCs w:val="22"/>
          <w:lang w:val="en"/>
        </w:rPr>
        <w:t xml:space="preserve">,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4FDDEBF9" w14:textId="0374CE5E" w:rsidR="00113F82" w:rsidRPr="00AE06E5" w:rsidRDefault="00996FEA" w:rsidP="00AE06E5">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commentRangeStart w:id="17"/>
      <w:r w:rsidRPr="00F2235E">
        <w:rPr>
          <w:rFonts w:asciiTheme="minorHAnsi" w:hAnsiTheme="minorHAnsi" w:cstheme="minorHAnsi"/>
          <w:szCs w:val="22"/>
          <w:highlight w:val="yellow"/>
          <w:lang w:val="en"/>
        </w:rPr>
        <w:t>XX/XX/XXXX</w:t>
      </w:r>
      <w:commentRangeEnd w:id="17"/>
      <w:r w:rsidRPr="00F2235E">
        <w:rPr>
          <w:rFonts w:asciiTheme="minorHAnsi" w:hAnsiTheme="minorHAnsi" w:cstheme="minorHAnsi"/>
          <w:szCs w:val="22"/>
          <w:lang w:val="en"/>
        </w:rPr>
        <w:commentReference w:id="17"/>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22A43011"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r w:rsidR="009E056C" w:rsidRPr="000D19AC">
        <w:rPr>
          <w:rFonts w:asciiTheme="minorHAnsi" w:hAnsiTheme="minorHAnsi" w:cs="Arial"/>
          <w:lang w:val="en"/>
        </w:rPr>
        <w:t>authorized</w:t>
      </w:r>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18" w:name="_Toc140836307"/>
      <w:bookmarkStart w:id="19" w:name="_Toc392669631"/>
      <w:r w:rsidRPr="000D19AC">
        <w:rPr>
          <w:rFonts w:asciiTheme="minorHAnsi" w:hAnsiTheme="minorHAnsi"/>
          <w:b/>
          <w:bCs/>
          <w:caps/>
          <w:sz w:val="24"/>
          <w:u w:val="single"/>
          <w:lang w:val="en"/>
        </w:rPr>
        <w:lastRenderedPageBreak/>
        <w:t>General characteristics of the Contract</w:t>
      </w:r>
      <w:bookmarkEnd w:id="18"/>
    </w:p>
    <w:p w14:paraId="20523B0D" w14:textId="77777777" w:rsidR="000A6E96" w:rsidRPr="000D19AC" w:rsidRDefault="00204CC9" w:rsidP="005204FC">
      <w:pPr>
        <w:pStyle w:val="Titre2"/>
        <w:rPr>
          <w:rFonts w:asciiTheme="minorHAnsi" w:hAnsiTheme="minorHAnsi" w:cstheme="minorHAnsi"/>
          <w:i/>
          <w:sz w:val="22"/>
          <w:szCs w:val="22"/>
        </w:rPr>
      </w:pPr>
      <w:bookmarkStart w:id="20" w:name="_Toc140836308"/>
      <w:r w:rsidRPr="000D19AC">
        <w:rPr>
          <w:rFonts w:asciiTheme="minorHAnsi" w:hAnsiTheme="minorHAnsi" w:cstheme="minorHAnsi"/>
          <w:sz w:val="22"/>
          <w:szCs w:val="22"/>
          <w:lang w:val="en"/>
        </w:rPr>
        <w:t>Form of the Contract</w:t>
      </w:r>
      <w:bookmarkEnd w:id="19"/>
      <w:bookmarkEnd w:id="20"/>
      <w:r w:rsidRPr="000D19AC">
        <w:rPr>
          <w:rFonts w:asciiTheme="minorHAnsi" w:hAnsiTheme="minorHAnsi" w:cstheme="minorHAnsi"/>
          <w:sz w:val="22"/>
          <w:szCs w:val="22"/>
          <w:lang w:val="en"/>
        </w:rPr>
        <w:t xml:space="preserve"> </w:t>
      </w:r>
    </w:p>
    <w:p w14:paraId="3C4BBC19" w14:textId="4E461120" w:rsidR="001B6DF5" w:rsidRPr="00AE140E" w:rsidRDefault="001B6DF5" w:rsidP="001B6DF5">
      <w:pPr>
        <w:pStyle w:val="u"/>
        <w:widowControl w:val="0"/>
        <w:spacing w:before="240"/>
        <w:ind w:left="567"/>
        <w:rPr>
          <w:rFonts w:asciiTheme="minorHAnsi" w:hAnsiTheme="minorHAnsi" w:cstheme="minorHAnsi"/>
          <w:szCs w:val="22"/>
          <w:lang w:val="en-GB"/>
        </w:rPr>
      </w:pPr>
      <w:bookmarkStart w:id="21" w:name="_Toc379270787"/>
      <w:commentRangeStart w:id="22"/>
      <w:r w:rsidRPr="00AE140E">
        <w:rPr>
          <w:rFonts w:asciiTheme="minorHAnsi" w:hAnsiTheme="minorHAnsi" w:cstheme="minorHAnsi"/>
          <w:szCs w:val="22"/>
          <w:lang w:val="en"/>
        </w:rPr>
        <w:t xml:space="preserve">The </w:t>
      </w:r>
      <w:r w:rsidRPr="00AE140E">
        <w:rPr>
          <w:rFonts w:asciiTheme="minorHAnsi" w:hAnsiTheme="minorHAnsi" w:cstheme="minorHAnsi"/>
          <w:smallCaps/>
          <w:szCs w:val="22"/>
          <w:lang w:val="en"/>
        </w:rPr>
        <w:t>Contract</w:t>
      </w:r>
      <w:r w:rsidRPr="00AE140E">
        <w:rPr>
          <w:rFonts w:asciiTheme="minorHAnsi" w:hAnsiTheme="minorHAnsi" w:cstheme="minorHAnsi"/>
          <w:szCs w:val="22"/>
          <w:lang w:val="en"/>
        </w:rPr>
        <w:t xml:space="preserve"> is a single-contractor framework contract within the meaning of Article L. 2125-1 of the CCP. It is executed as and when purchase orders are issued in accordance with Articles R. 2162-13 and R.2162-14 of the CCP and with the contractual stipulations set out in its general and special conditions.</w:t>
      </w:r>
      <w:r w:rsidR="00AE140E" w:rsidRPr="00AE140E">
        <w:rPr>
          <w:rFonts w:asciiTheme="minorHAnsi" w:hAnsiTheme="minorHAnsi" w:cstheme="minorHAnsi"/>
          <w:szCs w:val="22"/>
          <w:lang w:val="en-GB"/>
        </w:rPr>
        <w:t xml:space="preserve"> </w:t>
      </w:r>
    </w:p>
    <w:p w14:paraId="12F301F1" w14:textId="534D66B6" w:rsidR="006730A3" w:rsidRPr="000D19AC" w:rsidRDefault="009E056C" w:rsidP="002F2D1F">
      <w:pPr>
        <w:pStyle w:val="v"/>
        <w:widowControl w:val="0"/>
        <w:spacing w:before="240" w:after="240"/>
        <w:ind w:left="556" w:firstLine="0"/>
        <w:rPr>
          <w:rFonts w:asciiTheme="minorHAnsi" w:hAnsiTheme="minorHAnsi" w:cstheme="minorHAnsi"/>
          <w:szCs w:val="22"/>
          <w:lang w:val="en-GB"/>
        </w:rPr>
      </w:pPr>
      <w:bookmarkStart w:id="23" w:name="_Toc392669632"/>
      <w:bookmarkEnd w:id="21"/>
      <w:r w:rsidRPr="00AE140E">
        <w:rPr>
          <w:rFonts w:asciiTheme="minorHAnsi" w:hAnsiTheme="minorHAnsi" w:cstheme="minorHAnsi"/>
          <w:szCs w:val="22"/>
          <w:lang w:val="en"/>
        </w:rPr>
        <w:t xml:space="preserve"> </w:t>
      </w:r>
      <w:r w:rsidR="006730A3" w:rsidRPr="00AE140E">
        <w:rPr>
          <w:rFonts w:asciiTheme="minorHAnsi" w:hAnsiTheme="minorHAnsi" w:cstheme="minorHAnsi"/>
          <w:szCs w:val="22"/>
          <w:lang w:val="en"/>
        </w:rPr>
        <w:t>“Purchase order” items are defined by Articles R. 2162-13 and R.2162-14 of the CCP</w:t>
      </w:r>
      <w:r w:rsidR="006730A3" w:rsidRPr="000D19AC">
        <w:rPr>
          <w:rFonts w:asciiTheme="minorHAnsi" w:hAnsiTheme="minorHAnsi" w:cstheme="minorHAnsi"/>
          <w:szCs w:val="22"/>
          <w:lang w:val="en"/>
        </w:rPr>
        <w:t xml:space="preserve"> and are executed as and when said purchase orders are issued.</w:t>
      </w:r>
      <w:r w:rsidR="00AE140E" w:rsidRPr="000D19AC">
        <w:rPr>
          <w:rFonts w:asciiTheme="minorHAnsi" w:hAnsiTheme="minorHAnsi" w:cstheme="minorHAnsi"/>
          <w:szCs w:val="22"/>
          <w:lang w:val="en-GB"/>
        </w:rPr>
        <w:t xml:space="preserve"> </w:t>
      </w:r>
      <w:commentRangeEnd w:id="22"/>
      <w:r w:rsidR="00AE140E">
        <w:rPr>
          <w:rStyle w:val="Marquedecommentaire"/>
          <w:rFonts w:eastAsia="Times"/>
        </w:rPr>
        <w:commentReference w:id="22"/>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24" w:name="_Toc140836309"/>
      <w:r w:rsidRPr="000D19AC">
        <w:rPr>
          <w:rFonts w:asciiTheme="minorHAnsi" w:hAnsiTheme="minorHAnsi" w:cstheme="minorHAnsi"/>
          <w:sz w:val="22"/>
          <w:szCs w:val="22"/>
          <w:lang w:val="en"/>
        </w:rPr>
        <w:t xml:space="preserve">Term </w:t>
      </w:r>
      <w:bookmarkEnd w:id="23"/>
      <w:r w:rsidRPr="000D19AC">
        <w:rPr>
          <w:rFonts w:asciiTheme="minorHAnsi" w:hAnsiTheme="minorHAnsi" w:cstheme="minorHAnsi"/>
          <w:sz w:val="22"/>
          <w:szCs w:val="22"/>
          <w:lang w:val="en"/>
        </w:rPr>
        <w:t>of the Contract</w:t>
      </w:r>
      <w:bookmarkEnd w:id="24"/>
    </w:p>
    <w:p w14:paraId="52B8A451" w14:textId="345A1F91"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AE140E">
        <w:rPr>
          <w:rFonts w:asciiTheme="minorHAnsi" w:hAnsiTheme="minorHAnsi" w:cstheme="minorHAnsi"/>
          <w:szCs w:val="22"/>
          <w:lang w:val="en"/>
        </w:rPr>
        <w:t>24</w:t>
      </w:r>
      <w:r w:rsidR="00AE06E5">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AE06E5">
        <w:rPr>
          <w:rFonts w:asciiTheme="minorHAnsi" w:hAnsiTheme="minorHAnsi" w:cstheme="minorHAnsi"/>
          <w:szCs w:val="22"/>
          <w:lang w:val="en"/>
        </w:rPr>
        <w:t xml:space="preserve">. </w:t>
      </w:r>
    </w:p>
    <w:p w14:paraId="10848C8C" w14:textId="218C1E8F"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1B6E70FF" w14:textId="77777777" w:rsidR="00AE140E" w:rsidRDefault="00413542" w:rsidP="00413542">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purchase orders may be issued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The execution deadline for the services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will be stated in each purchase order. </w:t>
      </w:r>
    </w:p>
    <w:p w14:paraId="48109786" w14:textId="1C26E6BC"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The execution deadline will commence from</w:t>
      </w:r>
      <w:r w:rsidR="00AE140E">
        <w:rPr>
          <w:rFonts w:asciiTheme="minorHAnsi" w:hAnsiTheme="minorHAnsi" w:cstheme="minorHAnsi"/>
          <w:szCs w:val="22"/>
          <w:lang w:val="en"/>
        </w:rPr>
        <w:t xml:space="preserve"> the purchase order issue date.</w:t>
      </w:r>
    </w:p>
    <w:p w14:paraId="313A6F2F" w14:textId="7E2CEBBE" w:rsidR="001E12A9" w:rsidRPr="00F41A62" w:rsidRDefault="00FD302C" w:rsidP="001E12A9">
      <w:pPr>
        <w:pStyle w:val="Titre2"/>
        <w:spacing w:before="120" w:after="60"/>
        <w:rPr>
          <w:rFonts w:asciiTheme="minorHAnsi" w:hAnsiTheme="minorHAnsi" w:cstheme="minorHAnsi"/>
          <w:sz w:val="22"/>
          <w:szCs w:val="22"/>
          <w:lang w:val="en-GB"/>
        </w:rPr>
      </w:pPr>
      <w:bookmarkStart w:id="25" w:name="_Toc140836310"/>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25"/>
    </w:p>
    <w:p w14:paraId="29C83A50" w14:textId="27350E6F" w:rsidR="001E12A9" w:rsidRPr="00F41A62" w:rsidRDefault="00AE140E"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service provision</w:t>
      </w:r>
      <w:r>
        <w:rPr>
          <w:rFonts w:asciiTheme="minorHAnsi" w:hAnsiTheme="minorHAnsi" w:cstheme="minorHAnsi"/>
          <w:szCs w:val="22"/>
          <w:lang w:val="en"/>
        </w:rPr>
        <w:t xml:space="preserve"> deadline under this </w:t>
      </w:r>
      <w:r w:rsidR="001E12A9" w:rsidRPr="00F41A62">
        <w:rPr>
          <w:rFonts w:asciiTheme="minorHAnsi" w:hAnsiTheme="minorHAnsi" w:cstheme="minorHAnsi"/>
          <w:smallCaps/>
          <w:szCs w:val="22"/>
          <w:lang w:val="en"/>
        </w:rPr>
        <w:t>Contrac</w:t>
      </w:r>
      <w:r>
        <w:rPr>
          <w:rFonts w:asciiTheme="minorHAnsi" w:hAnsiTheme="minorHAnsi" w:cstheme="minorHAnsi"/>
          <w:smallCaps/>
          <w:szCs w:val="22"/>
          <w:lang w:val="en"/>
        </w:rPr>
        <w:t>t</w:t>
      </w:r>
      <w:r>
        <w:rPr>
          <w:rFonts w:asciiTheme="minorHAnsi" w:hAnsiTheme="minorHAnsi" w:cstheme="minorHAnsi"/>
          <w:szCs w:val="22"/>
          <w:lang w:val="en"/>
        </w:rPr>
        <w:t xml:space="preserve"> </w:t>
      </w:r>
      <w:r w:rsidR="001E12A9" w:rsidRPr="00F41A62">
        <w:rPr>
          <w:rFonts w:asciiTheme="minorHAnsi" w:hAnsiTheme="minorHAnsi" w:cstheme="minorHAnsi"/>
          <w:szCs w:val="22"/>
          <w:lang w:val="en"/>
        </w:rPr>
        <w:t>will be specified in each purchase order</w:t>
      </w:r>
      <w:r>
        <w:rPr>
          <w:rFonts w:asciiTheme="minorHAnsi" w:hAnsiTheme="minorHAnsi" w:cstheme="minorHAnsi"/>
          <w:szCs w:val="22"/>
          <w:lang w:val="en"/>
        </w:rPr>
        <w:t>.</w:t>
      </w:r>
    </w:p>
    <w:p w14:paraId="0171D98C" w14:textId="39E82F08"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26" w:name="_Toc140836311"/>
      <w:r w:rsidRPr="00F41A62">
        <w:rPr>
          <w:rFonts w:asciiTheme="minorHAnsi" w:hAnsiTheme="minorHAnsi" w:cstheme="minorHAnsi"/>
          <w:sz w:val="22"/>
          <w:szCs w:val="22"/>
          <w:lang w:val="en"/>
        </w:rPr>
        <w:t>Procedure for the issuance of purchase orders</w:t>
      </w:r>
      <w:bookmarkEnd w:id="26"/>
    </w:p>
    <w:p w14:paraId="0A2D29AA" w14:textId="2B7F3EE3"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00AE140E">
        <w:rPr>
          <w:rFonts w:asciiTheme="minorHAnsi" w:hAnsiTheme="minorHAnsi" w:cstheme="minorHAnsi"/>
          <w:szCs w:val="22"/>
          <w:lang w:val="en"/>
        </w:rPr>
        <w:t xml:space="preserve"> as and when the need arises.</w:t>
      </w:r>
    </w:p>
    <w:p w14:paraId="01A4120D" w14:textId="59C9BA8C"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77777777" w:rsidR="00ED6301" w:rsidRPr="00F41A62" w:rsidRDefault="00ED6301" w:rsidP="00ED6301">
      <w:pPr>
        <w:pStyle w:val="Paragraphedeliste"/>
        <w:numPr>
          <w:ilvl w:val="0"/>
          <w:numId w:val="14"/>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7" w:name="_Toc140836313"/>
      <w:r w:rsidRPr="00F41A62">
        <w:rPr>
          <w:rFonts w:asciiTheme="minorHAnsi" w:hAnsiTheme="minorHAnsi"/>
          <w:b/>
          <w:bCs/>
          <w:caps/>
          <w:sz w:val="24"/>
          <w:u w:val="single"/>
          <w:lang w:val="en"/>
        </w:rPr>
        <w:t>Financial provisions</w:t>
      </w:r>
      <w:bookmarkEnd w:id="27"/>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28" w:name="_Toc524095228"/>
      <w:bookmarkStart w:id="29" w:name="_Toc392669634"/>
      <w:bookmarkStart w:id="30" w:name="_Toc140836314"/>
      <w:r w:rsidRPr="00F41A62">
        <w:rPr>
          <w:rFonts w:asciiTheme="minorHAnsi" w:hAnsiTheme="minorHAnsi" w:cstheme="minorHAnsi"/>
          <w:sz w:val="22"/>
          <w:szCs w:val="22"/>
          <w:lang w:val="en"/>
        </w:rPr>
        <w:t>Amount of the Contract</w:t>
      </w:r>
      <w:bookmarkEnd w:id="28"/>
      <w:bookmarkEnd w:id="29"/>
      <w:bookmarkEnd w:id="30"/>
    </w:p>
    <w:p w14:paraId="49995ABF" w14:textId="49A414CC" w:rsidR="008A0752" w:rsidRPr="005C3E0B" w:rsidRDefault="00AE140E" w:rsidP="002F342B">
      <w:pPr>
        <w:pStyle w:val="u"/>
        <w:widowControl w:val="0"/>
        <w:numPr>
          <w:ilvl w:val="12"/>
          <w:numId w:val="0"/>
        </w:numPr>
        <w:spacing w:after="120"/>
        <w:ind w:left="561"/>
        <w:jc w:val="left"/>
        <w:rPr>
          <w:rFonts w:asciiTheme="minorHAnsi" w:hAnsiTheme="minorHAnsi" w:cstheme="minorHAnsi"/>
          <w:szCs w:val="22"/>
          <w:lang w:val="en-GB"/>
        </w:rPr>
      </w:pPr>
      <w:r w:rsidRPr="005C3E0B">
        <w:rPr>
          <w:rFonts w:asciiTheme="minorHAnsi" w:hAnsiTheme="minorHAnsi" w:cstheme="minorHAnsi"/>
          <w:szCs w:val="22"/>
          <w:lang w:val="en"/>
        </w:rPr>
        <w:t xml:space="preserve"> </w:t>
      </w:r>
      <w:commentRangeStart w:id="31"/>
      <w:r w:rsidR="009C3F63" w:rsidRPr="005C3E0B">
        <w:rPr>
          <w:rFonts w:asciiTheme="minorHAnsi" w:hAnsiTheme="minorHAnsi" w:cstheme="minorHAnsi"/>
          <w:szCs w:val="22"/>
          <w:lang w:val="en"/>
        </w:rPr>
        <w:t xml:space="preserve">The maximum amount of the </w:t>
      </w:r>
      <w:commentRangeStart w:id="32"/>
      <w:commentRangeStart w:id="33"/>
      <w:r w:rsidR="009C3F63" w:rsidRPr="005C3E0B">
        <w:rPr>
          <w:rFonts w:asciiTheme="minorHAnsi" w:hAnsiTheme="minorHAnsi" w:cstheme="minorHAnsi"/>
          <w:smallCaps/>
          <w:szCs w:val="22"/>
          <w:lang w:val="en"/>
        </w:rPr>
        <w:t xml:space="preserve">Contract </w:t>
      </w:r>
      <w:r w:rsidR="009C3F63" w:rsidRPr="005C3E0B">
        <w:rPr>
          <w:rFonts w:asciiTheme="minorHAnsi" w:hAnsiTheme="minorHAnsi" w:cstheme="minorHAnsi"/>
          <w:szCs w:val="22"/>
          <w:lang w:val="en"/>
        </w:rPr>
        <w:t xml:space="preserve">is: </w:t>
      </w:r>
      <w:r w:rsidR="009C3F63" w:rsidRPr="005C3E0B">
        <w:rPr>
          <w:rFonts w:asciiTheme="minorHAnsi" w:hAnsiTheme="minorHAnsi" w:cstheme="minorHAnsi"/>
          <w:szCs w:val="22"/>
          <w:highlight w:val="yellow"/>
          <w:lang w:val="en"/>
        </w:rPr>
        <w:t>State amount</w:t>
      </w:r>
      <w:r w:rsidR="009C3F63" w:rsidRPr="005C3E0B">
        <w:rPr>
          <w:rFonts w:asciiTheme="minorHAnsi" w:hAnsiTheme="minorHAnsi" w:cstheme="minorHAnsi"/>
          <w:szCs w:val="22"/>
          <w:lang w:val="en"/>
        </w:rPr>
        <w:t xml:space="preserve"> in € exc. VAT.</w:t>
      </w:r>
      <w:commentRangeEnd w:id="32"/>
      <w:r>
        <w:rPr>
          <w:rStyle w:val="Marquedecommentaire"/>
          <w:rFonts w:eastAsia="Times"/>
        </w:rPr>
        <w:commentReference w:id="32"/>
      </w:r>
      <w:commentRangeEnd w:id="33"/>
      <w:r w:rsidR="00DD16C3">
        <w:rPr>
          <w:rStyle w:val="Marquedecommentaire"/>
          <w:rFonts w:eastAsia="Times"/>
        </w:rPr>
        <w:commentReference w:id="33"/>
      </w:r>
    </w:p>
    <w:p w14:paraId="1B3B36B1" w14:textId="66D83DA3" w:rsidR="009C3F63" w:rsidRPr="005C3E0B" w:rsidRDefault="008A0752" w:rsidP="002F342B">
      <w:pPr>
        <w:pStyle w:val="u"/>
        <w:widowControl w:val="0"/>
        <w:numPr>
          <w:ilvl w:val="12"/>
          <w:numId w:val="0"/>
        </w:numPr>
        <w:ind w:left="561"/>
        <w:jc w:val="left"/>
        <w:rPr>
          <w:rFonts w:asciiTheme="minorHAnsi" w:hAnsiTheme="minorHAnsi" w:cstheme="minorHAnsi"/>
          <w:smallCaps/>
          <w:szCs w:val="22"/>
          <w:lang w:val="en-GB"/>
        </w:rPr>
      </w:pPr>
      <w:r w:rsidRPr="005C3E0B">
        <w:rPr>
          <w:rFonts w:asciiTheme="minorHAnsi" w:hAnsiTheme="minorHAnsi" w:cstheme="minorHAnsi"/>
          <w:szCs w:val="22"/>
          <w:lang w:val="en"/>
        </w:rPr>
        <w:lastRenderedPageBreak/>
        <w:t xml:space="preserve">The maximum amount corresponds to the ceiling of aggregate amounts of the purchase order placed under the </w:t>
      </w:r>
      <w:r w:rsidRPr="005C3E0B">
        <w:rPr>
          <w:rFonts w:asciiTheme="minorHAnsi" w:hAnsiTheme="minorHAnsi" w:cstheme="minorHAnsi"/>
          <w:smallCaps/>
          <w:szCs w:val="22"/>
          <w:lang w:val="en"/>
        </w:rPr>
        <w:t>Contract.</w:t>
      </w:r>
    </w:p>
    <w:p w14:paraId="49ADEDF4" w14:textId="77777777" w:rsidR="009C3F63" w:rsidRPr="005C3E0B" w:rsidRDefault="009C3F63" w:rsidP="0041382E">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mallCaps/>
          <w:sz w:val="22"/>
          <w:szCs w:val="22"/>
          <w:lang w:val="en-GB"/>
        </w:rPr>
      </w:pPr>
      <w:r w:rsidRPr="005C3E0B">
        <w:rPr>
          <w:rFonts w:asciiTheme="minorHAnsi" w:eastAsia="Times New Roman" w:hAnsiTheme="minorHAnsi" w:cstheme="minorHAnsi"/>
          <w:sz w:val="22"/>
          <w:szCs w:val="22"/>
          <w:lang w:val="en"/>
        </w:rPr>
        <w:t xml:space="preserve">The </w:t>
      </w:r>
      <w:r w:rsidRPr="005C3E0B">
        <w:rPr>
          <w:rFonts w:asciiTheme="minorHAnsi" w:eastAsia="Times New Roman" w:hAnsiTheme="minorHAnsi" w:cstheme="minorHAnsi"/>
          <w:smallCaps/>
          <w:sz w:val="22"/>
          <w:szCs w:val="22"/>
          <w:lang w:val="en"/>
        </w:rPr>
        <w:t xml:space="preserve">Contract </w:t>
      </w:r>
      <w:r w:rsidRPr="005C3E0B">
        <w:rPr>
          <w:rFonts w:asciiTheme="minorHAnsi" w:eastAsia="Times New Roman" w:hAnsiTheme="minorHAnsi" w:cstheme="minorHAnsi"/>
          <w:sz w:val="22"/>
          <w:szCs w:val="22"/>
          <w:lang w:val="en"/>
        </w:rPr>
        <w:t xml:space="preserve">does not contain any minimum amount. </w:t>
      </w:r>
      <w:r w:rsidRPr="005C3E0B">
        <w:rPr>
          <w:rFonts w:asciiTheme="minorHAnsi" w:eastAsia="Times New Roman" w:hAnsiTheme="minorHAnsi" w:cstheme="minorHAnsi"/>
          <w:smallCaps/>
          <w:sz w:val="22"/>
          <w:szCs w:val="22"/>
          <w:lang w:val="en"/>
        </w:rPr>
        <w:t>Expertise France</w:t>
      </w:r>
      <w:r w:rsidRPr="005C3E0B">
        <w:rPr>
          <w:rFonts w:asciiTheme="minorHAnsi" w:eastAsia="Times New Roman" w:hAnsiTheme="minorHAnsi" w:cstheme="minorHAnsi"/>
          <w:sz w:val="22"/>
          <w:szCs w:val="22"/>
          <w:lang w:val="en"/>
        </w:rPr>
        <w:t xml:space="preserve"> is therefore not committed to any minimum order level under the </w:t>
      </w:r>
      <w:r w:rsidRPr="005C3E0B">
        <w:rPr>
          <w:rFonts w:asciiTheme="minorHAnsi" w:eastAsia="Times New Roman" w:hAnsiTheme="minorHAnsi" w:cstheme="minorHAnsi"/>
          <w:smallCaps/>
          <w:sz w:val="22"/>
          <w:szCs w:val="22"/>
          <w:lang w:val="en"/>
        </w:rPr>
        <w:t>Contract.</w:t>
      </w:r>
    </w:p>
    <w:p w14:paraId="33A7A363" w14:textId="3F1DE8D9" w:rsidR="00CD3DFE" w:rsidRPr="005C3E0B" w:rsidRDefault="009C3F63" w:rsidP="002F342B">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GB"/>
        </w:rPr>
      </w:pPr>
      <w:r w:rsidRPr="005C3E0B">
        <w:rPr>
          <w:rFonts w:asciiTheme="minorHAnsi" w:hAnsiTheme="minorHAnsi" w:cstheme="minorHAnsi"/>
          <w:sz w:val="22"/>
          <w:szCs w:val="22"/>
          <w:lang w:val="en"/>
        </w:rPr>
        <w:t xml:space="preserve">The amount of each purchase order corresponds to the amount </w:t>
      </w:r>
      <w:r w:rsidR="005C3E0B">
        <w:rPr>
          <w:rFonts w:asciiTheme="minorHAnsi" w:hAnsiTheme="minorHAnsi" w:cstheme="minorHAnsi"/>
          <w:smallCaps/>
          <w:szCs w:val="22"/>
          <w:lang w:val="en-GB"/>
        </w:rPr>
        <w:t>E</w:t>
      </w:r>
      <w:r w:rsidR="005C3E0B">
        <w:rPr>
          <w:rFonts w:asciiTheme="minorHAnsi" w:hAnsiTheme="minorHAnsi" w:cstheme="minorHAnsi"/>
          <w:smallCaps/>
          <w:sz w:val="22"/>
          <w:szCs w:val="22"/>
          <w:lang w:val="en-GB"/>
        </w:rPr>
        <w:t xml:space="preserve">xpertise </w:t>
      </w:r>
      <w:r w:rsidR="005C3E0B">
        <w:rPr>
          <w:rFonts w:asciiTheme="minorHAnsi" w:hAnsiTheme="minorHAnsi" w:cstheme="minorHAnsi"/>
          <w:smallCaps/>
          <w:szCs w:val="22"/>
          <w:lang w:val="en-GB"/>
        </w:rPr>
        <w:t>F</w:t>
      </w:r>
      <w:r w:rsidR="005C3E0B">
        <w:rPr>
          <w:rFonts w:asciiTheme="minorHAnsi" w:hAnsiTheme="minorHAnsi" w:cstheme="minorHAnsi"/>
          <w:smallCaps/>
          <w:sz w:val="22"/>
          <w:szCs w:val="22"/>
          <w:lang w:val="en-GB"/>
        </w:rPr>
        <w:t>rance</w:t>
      </w:r>
      <w:r w:rsidRPr="005C3E0B">
        <w:rPr>
          <w:rFonts w:asciiTheme="minorHAnsi" w:hAnsiTheme="minorHAnsi" w:cstheme="minorHAnsi"/>
          <w:sz w:val="22"/>
          <w:szCs w:val="22"/>
          <w:lang w:val="en"/>
        </w:rPr>
        <w:t xml:space="preserve"> undertakes to pay</w:t>
      </w:r>
      <w:r w:rsidR="00DC1669">
        <w:rPr>
          <w:rFonts w:asciiTheme="minorHAnsi" w:hAnsiTheme="minorHAnsi" w:cstheme="minorHAnsi"/>
          <w:sz w:val="22"/>
          <w:szCs w:val="22"/>
          <w:lang w:val="en"/>
        </w:rPr>
        <w:t>,</w:t>
      </w:r>
      <w:r w:rsidRPr="005C3E0B">
        <w:rPr>
          <w:rFonts w:asciiTheme="minorHAnsi" w:hAnsiTheme="minorHAnsi" w:cstheme="minorHAnsi"/>
          <w:sz w:val="22"/>
          <w:szCs w:val="22"/>
          <w:lang w:val="en"/>
        </w:rPr>
        <w:t xml:space="preserve"> after </w:t>
      </w:r>
      <w:r w:rsidR="00DC1669">
        <w:rPr>
          <w:rFonts w:asciiTheme="minorHAnsi" w:hAnsiTheme="minorHAnsi" w:cstheme="minorHAnsi"/>
          <w:sz w:val="22"/>
          <w:szCs w:val="22"/>
          <w:lang w:val="en"/>
        </w:rPr>
        <w:t xml:space="preserve">validation, </w:t>
      </w:r>
      <w:r w:rsidRPr="005C3E0B">
        <w:rPr>
          <w:rFonts w:asciiTheme="minorHAnsi" w:hAnsiTheme="minorHAnsi" w:cstheme="minorHAnsi"/>
          <w:sz w:val="22"/>
          <w:szCs w:val="22"/>
          <w:lang w:val="en"/>
        </w:rPr>
        <w:t xml:space="preserve">all services/supplies due under the </w:t>
      </w:r>
      <w:r w:rsidR="005C3E0B">
        <w:rPr>
          <w:rFonts w:asciiTheme="minorHAnsi" w:hAnsiTheme="minorHAnsi" w:cstheme="minorHAnsi"/>
          <w:smallCaps/>
          <w:sz w:val="22"/>
          <w:lang w:val="en"/>
        </w:rPr>
        <w:t>Contract</w:t>
      </w:r>
      <w:r w:rsidRPr="005C3E0B">
        <w:rPr>
          <w:rFonts w:asciiTheme="minorHAnsi" w:hAnsiTheme="minorHAnsi" w:cstheme="minorHAnsi"/>
          <w:sz w:val="22"/>
          <w:szCs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commentRangeEnd w:id="31"/>
      <w:r w:rsidRPr="005C3E0B">
        <w:rPr>
          <w:rFonts w:asciiTheme="minorHAnsi" w:hAnsiTheme="minorHAnsi" w:cstheme="minorHAnsi"/>
          <w:sz w:val="22"/>
          <w:szCs w:val="22"/>
          <w:lang w:val="en"/>
        </w:rPr>
        <w:commentReference w:id="31"/>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CD3DFE" w:rsidRPr="005C3E0B" w14:paraId="3C387B2C" w14:textId="77777777" w:rsidTr="00B75D63">
        <w:tc>
          <w:tcPr>
            <w:tcW w:w="2693" w:type="dxa"/>
            <w:vAlign w:val="center"/>
          </w:tcPr>
          <w:p w14:paraId="06D84F5C" w14:textId="77777777" w:rsidR="00CD3DFE" w:rsidRPr="005C3E0B" w:rsidRDefault="00CD3DFE" w:rsidP="00B75D63">
            <w:pPr>
              <w:pStyle w:val="u"/>
              <w:widowControl w:val="0"/>
              <w:numPr>
                <w:ilvl w:val="12"/>
                <w:numId w:val="0"/>
              </w:numPr>
              <w:jc w:val="left"/>
              <w:rPr>
                <w:rFonts w:asciiTheme="minorHAnsi" w:hAnsiTheme="minorHAnsi" w:cstheme="minorHAnsi"/>
                <w:b/>
                <w:szCs w:val="22"/>
                <w:lang w:val="en-GB"/>
              </w:rPr>
            </w:pPr>
            <w:commentRangeStart w:id="34"/>
            <w:commentRangeStart w:id="35"/>
            <w:r w:rsidRPr="005C3E0B">
              <w:rPr>
                <w:rFonts w:asciiTheme="minorHAnsi" w:hAnsiTheme="minorHAnsi" w:cstheme="minorHAnsi"/>
                <w:b/>
                <w:bCs/>
                <w:szCs w:val="22"/>
                <w:lang w:val="en"/>
              </w:rPr>
              <w:t xml:space="preserve">Expenditure categories of the purchase order item </w:t>
            </w:r>
            <w:r w:rsidRPr="005C3E0B">
              <w:rPr>
                <w:rFonts w:asciiTheme="minorHAnsi" w:hAnsiTheme="minorHAnsi" w:cstheme="minorHAnsi"/>
                <w:b/>
                <w:bCs/>
                <w:szCs w:val="22"/>
                <w:highlight w:val="yellow"/>
                <w:lang w:val="en"/>
              </w:rPr>
              <w:t>X</w:t>
            </w:r>
          </w:p>
        </w:tc>
        <w:tc>
          <w:tcPr>
            <w:tcW w:w="2126" w:type="dxa"/>
            <w:vAlign w:val="center"/>
          </w:tcPr>
          <w:p w14:paraId="33691EF7" w14:textId="77777777" w:rsidR="00CD3DFE" w:rsidRPr="005C3E0B" w:rsidRDefault="00CD3DFE" w:rsidP="00B75D63">
            <w:pPr>
              <w:pStyle w:val="u"/>
              <w:widowControl w:val="0"/>
              <w:numPr>
                <w:ilvl w:val="12"/>
                <w:numId w:val="0"/>
              </w:numPr>
              <w:jc w:val="center"/>
              <w:rPr>
                <w:rFonts w:asciiTheme="minorHAnsi" w:hAnsiTheme="minorHAnsi" w:cstheme="minorHAnsi"/>
                <w:b/>
                <w:szCs w:val="22"/>
              </w:rPr>
            </w:pPr>
            <w:r w:rsidRPr="005C3E0B">
              <w:rPr>
                <w:rFonts w:asciiTheme="minorHAnsi" w:hAnsiTheme="minorHAnsi" w:cstheme="minorHAnsi"/>
                <w:b/>
                <w:bCs/>
                <w:szCs w:val="22"/>
                <w:lang w:val="en"/>
              </w:rPr>
              <w:t xml:space="preserve">Unit prices </w:t>
            </w:r>
            <w:r w:rsidRPr="005C3E0B">
              <w:rPr>
                <w:rFonts w:asciiTheme="minorHAnsi" w:hAnsiTheme="minorHAnsi" w:cstheme="minorHAnsi"/>
                <w:szCs w:val="22"/>
                <w:lang w:val="en"/>
              </w:rPr>
              <w:br/>
            </w:r>
            <w:r w:rsidRPr="005C3E0B">
              <w:rPr>
                <w:rFonts w:asciiTheme="minorHAnsi" w:hAnsiTheme="minorHAnsi" w:cstheme="minorHAnsi"/>
                <w:b/>
                <w:bCs/>
                <w:szCs w:val="22"/>
                <w:lang w:val="en"/>
              </w:rPr>
              <w:t>€ exc. VAT</w:t>
            </w:r>
          </w:p>
        </w:tc>
        <w:tc>
          <w:tcPr>
            <w:tcW w:w="1276" w:type="dxa"/>
            <w:vAlign w:val="center"/>
          </w:tcPr>
          <w:p w14:paraId="62D5B974" w14:textId="77777777" w:rsidR="00CD3DFE" w:rsidRPr="005C3E0B" w:rsidRDefault="00CD3DFE" w:rsidP="00B75D63">
            <w:pPr>
              <w:jc w:val="center"/>
              <w:rPr>
                <w:rFonts w:asciiTheme="minorHAnsi" w:eastAsia="Times New Roman" w:hAnsiTheme="minorHAnsi" w:cstheme="minorHAnsi"/>
                <w:b/>
                <w:sz w:val="22"/>
                <w:szCs w:val="22"/>
              </w:rPr>
            </w:pPr>
            <w:r w:rsidRPr="005C3E0B">
              <w:rPr>
                <w:rFonts w:asciiTheme="minorHAnsi" w:eastAsia="Times New Roman" w:hAnsiTheme="minorHAnsi" w:cstheme="minorHAnsi"/>
                <w:b/>
                <w:bCs/>
                <w:sz w:val="22"/>
                <w:szCs w:val="22"/>
                <w:lang w:val="en"/>
              </w:rPr>
              <w:t>Maximum quantity</w:t>
            </w:r>
            <w:commentRangeEnd w:id="34"/>
            <w:r w:rsidR="00AE140E">
              <w:rPr>
                <w:rStyle w:val="Marquedecommentaire"/>
              </w:rPr>
              <w:commentReference w:id="34"/>
            </w:r>
            <w:r w:rsidR="00DD16C3">
              <w:rPr>
                <w:rStyle w:val="Marquedecommentaire"/>
              </w:rPr>
              <w:commentReference w:id="35"/>
            </w:r>
          </w:p>
        </w:tc>
      </w:tr>
      <w:commentRangeEnd w:id="35"/>
      <w:tr w:rsidR="00CD3DFE" w:rsidRPr="005C3E0B" w14:paraId="2A2FF2CD" w14:textId="77777777" w:rsidTr="00B75D63">
        <w:tc>
          <w:tcPr>
            <w:tcW w:w="2693" w:type="dxa"/>
          </w:tcPr>
          <w:p w14:paraId="5DDA0D44" w14:textId="77777777" w:rsidR="00CD3DFE" w:rsidRPr="005C3E0B"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113BD215"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3EF72414"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5C3E0B" w14:paraId="0A7AAECA" w14:textId="77777777" w:rsidTr="00B75D63">
        <w:tc>
          <w:tcPr>
            <w:tcW w:w="2693" w:type="dxa"/>
          </w:tcPr>
          <w:p w14:paraId="0C826CA8" w14:textId="77777777" w:rsidR="00CD3DFE" w:rsidRPr="005C3E0B"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028F15C4"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4642C48A"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5C3E0B" w14:paraId="49B9115D" w14:textId="77777777" w:rsidTr="00B75D63">
        <w:tc>
          <w:tcPr>
            <w:tcW w:w="2693" w:type="dxa"/>
          </w:tcPr>
          <w:p w14:paraId="1F903EE5" w14:textId="77777777" w:rsidR="00CD3DFE" w:rsidRPr="005C3E0B"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7BC9A3EA"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01A24837"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5C3E0B" w14:paraId="470A97A3" w14:textId="77777777" w:rsidTr="00B75D63">
        <w:tc>
          <w:tcPr>
            <w:tcW w:w="2693" w:type="dxa"/>
          </w:tcPr>
          <w:p w14:paraId="5BDBFD25" w14:textId="77777777" w:rsidR="00CD3DFE" w:rsidRPr="005C3E0B" w:rsidRDefault="00CD3DFE" w:rsidP="00B75D63">
            <w:pPr>
              <w:pStyle w:val="u"/>
              <w:widowControl w:val="0"/>
              <w:numPr>
                <w:ilvl w:val="12"/>
                <w:numId w:val="0"/>
              </w:numPr>
              <w:jc w:val="right"/>
              <w:rPr>
                <w:rFonts w:asciiTheme="minorHAnsi" w:hAnsiTheme="minorHAnsi" w:cstheme="minorHAnsi"/>
                <w:szCs w:val="22"/>
                <w:highlight w:val="yellow"/>
              </w:rPr>
            </w:pPr>
            <w:commentRangeStart w:id="36"/>
          </w:p>
        </w:tc>
        <w:tc>
          <w:tcPr>
            <w:tcW w:w="2126" w:type="dxa"/>
            <w:vAlign w:val="center"/>
          </w:tcPr>
          <w:p w14:paraId="218B4A03"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77A31932" w14:textId="77777777" w:rsidR="00CD3DFE" w:rsidRPr="005C3E0B" w:rsidRDefault="00CD3DFE" w:rsidP="00B75D63">
            <w:pPr>
              <w:pStyle w:val="u"/>
              <w:widowControl w:val="0"/>
              <w:numPr>
                <w:ilvl w:val="12"/>
                <w:numId w:val="0"/>
              </w:numPr>
              <w:jc w:val="center"/>
              <w:rPr>
                <w:rFonts w:asciiTheme="minorHAnsi" w:hAnsiTheme="minorHAnsi" w:cstheme="minorHAnsi"/>
                <w:szCs w:val="22"/>
                <w:highlight w:val="yellow"/>
              </w:rPr>
            </w:pPr>
          </w:p>
        </w:tc>
      </w:tr>
    </w:tbl>
    <w:commentRangeEnd w:id="36"/>
    <w:p w14:paraId="5AB0EEA8" w14:textId="10F32358" w:rsidR="005F5840" w:rsidRPr="00AE140E" w:rsidRDefault="00D85D50" w:rsidP="00AE140E">
      <w:pPr>
        <w:widowControl w:val="0"/>
        <w:numPr>
          <w:ilvl w:val="12"/>
          <w:numId w:val="0"/>
        </w:numPr>
        <w:overflowPunct w:val="0"/>
        <w:autoSpaceDE w:val="0"/>
        <w:autoSpaceDN w:val="0"/>
        <w:adjustRightInd w:val="0"/>
        <w:spacing w:before="240" w:after="120" w:line="240" w:lineRule="auto"/>
        <w:textAlignment w:val="baseline"/>
        <w:rPr>
          <w:rFonts w:asciiTheme="minorHAnsi" w:hAnsiTheme="minorHAnsi" w:cstheme="minorHAnsi"/>
          <w:sz w:val="22"/>
          <w:szCs w:val="22"/>
          <w:lang w:val="en"/>
        </w:rPr>
      </w:pPr>
      <w:r w:rsidRPr="005C3E0B">
        <w:rPr>
          <w:rFonts w:asciiTheme="minorHAnsi" w:hAnsiTheme="minorHAnsi" w:cstheme="minorHAnsi"/>
          <w:sz w:val="22"/>
          <w:szCs w:val="22"/>
          <w:lang w:val="en"/>
        </w:rPr>
        <w:commentReference w:id="36"/>
      </w:r>
    </w:p>
    <w:tbl>
      <w:tblPr>
        <w:tblStyle w:val="Grilledutableau"/>
        <w:tblW w:w="9220" w:type="dxa"/>
        <w:tblInd w:w="556" w:type="dxa"/>
        <w:tblLook w:val="04A0" w:firstRow="1" w:lastRow="0" w:firstColumn="1" w:lastColumn="0" w:noHBand="0" w:noVBand="1"/>
      </w:tblPr>
      <w:tblGrid>
        <w:gridCol w:w="5676"/>
        <w:gridCol w:w="236"/>
        <w:gridCol w:w="3308"/>
      </w:tblGrid>
      <w:tr w:rsidR="005F5840" w:rsidRPr="00722AD6" w:rsidDel="00604386" w14:paraId="3099B192" w14:textId="249AA272" w:rsidTr="00D27F14">
        <w:trPr>
          <w:trHeight w:val="537"/>
          <w:del w:id="37" w:author="Irvika LEDAGA" w:date="2026-01-14T16:50:00Z"/>
        </w:trPr>
        <w:tc>
          <w:tcPr>
            <w:tcW w:w="5676" w:type="dxa"/>
            <w:vAlign w:val="center"/>
          </w:tcPr>
          <w:p w14:paraId="50C0967F" w14:textId="164A4E5B" w:rsidR="005F5840" w:rsidRPr="00722AD6" w:rsidDel="00604386" w:rsidRDefault="005F5840" w:rsidP="00D27F14">
            <w:pPr>
              <w:pStyle w:val="v"/>
              <w:widowControl w:val="0"/>
              <w:spacing w:before="60" w:after="60"/>
              <w:ind w:left="0" w:firstLine="0"/>
              <w:jc w:val="left"/>
              <w:rPr>
                <w:del w:id="38" w:author="Irvika LEDAGA" w:date="2026-01-14T16:50:00Z"/>
                <w:rFonts w:asciiTheme="minorHAnsi" w:hAnsiTheme="minorHAnsi" w:cstheme="minorHAnsi"/>
                <w:b/>
              </w:rPr>
            </w:pPr>
            <w:del w:id="39" w:author="Irvika LEDAGA" w:date="2026-01-14T16:50:00Z">
              <w:r w:rsidRPr="00722AD6" w:rsidDel="00604386">
                <w:rPr>
                  <w:rFonts w:asciiTheme="minorHAnsi" w:hAnsiTheme="minorHAnsi" w:cstheme="minorHAnsi"/>
                  <w:b/>
                  <w:bCs/>
                  <w:lang w:val="en"/>
                </w:rPr>
                <w:delText>ITEM</w:delText>
              </w:r>
            </w:del>
          </w:p>
        </w:tc>
        <w:tc>
          <w:tcPr>
            <w:tcW w:w="3544" w:type="dxa"/>
            <w:gridSpan w:val="2"/>
            <w:vAlign w:val="center"/>
          </w:tcPr>
          <w:p w14:paraId="075A5C75" w14:textId="6B1BCD2A" w:rsidR="005F5840" w:rsidRPr="00722AD6" w:rsidDel="00604386" w:rsidRDefault="005F5840" w:rsidP="00D27F14">
            <w:pPr>
              <w:pStyle w:val="v"/>
              <w:widowControl w:val="0"/>
              <w:spacing w:before="60" w:after="60"/>
              <w:ind w:left="0" w:firstLine="0"/>
              <w:jc w:val="center"/>
              <w:rPr>
                <w:del w:id="40" w:author="Irvika LEDAGA" w:date="2026-01-14T16:50:00Z"/>
                <w:rFonts w:asciiTheme="minorHAnsi" w:hAnsiTheme="minorHAnsi" w:cstheme="minorHAnsi"/>
                <w:b/>
                <w:highlight w:val="yellow"/>
              </w:rPr>
            </w:pPr>
            <w:del w:id="41" w:author="Irvika LEDAGA" w:date="2026-01-14T16:50:00Z">
              <w:r w:rsidRPr="00722AD6" w:rsidDel="00604386">
                <w:rPr>
                  <w:rFonts w:asciiTheme="minorHAnsi" w:hAnsiTheme="minorHAnsi" w:cstheme="minorHAnsi"/>
                  <w:b/>
                  <w:bCs/>
                  <w:highlight w:val="yellow"/>
                  <w:lang w:val="en"/>
                </w:rPr>
                <w:delText>AMOUNT</w:delText>
              </w:r>
            </w:del>
          </w:p>
        </w:tc>
      </w:tr>
      <w:tr w:rsidR="005F5840" w:rsidRPr="00722AD6" w:rsidDel="00604386" w14:paraId="3272B575" w14:textId="0864AE19" w:rsidTr="00D27F14">
        <w:trPr>
          <w:del w:id="42" w:author="Irvika LEDAGA" w:date="2026-01-14T16:50:00Z"/>
        </w:trPr>
        <w:tc>
          <w:tcPr>
            <w:tcW w:w="5676" w:type="dxa"/>
            <w:vAlign w:val="center"/>
          </w:tcPr>
          <w:p w14:paraId="133E094E" w14:textId="27910109" w:rsidR="005F5840" w:rsidRPr="00722AD6" w:rsidDel="00604386" w:rsidRDefault="005F5840" w:rsidP="00D27F14">
            <w:pPr>
              <w:pStyle w:val="v"/>
              <w:widowControl w:val="0"/>
              <w:spacing w:before="60" w:after="60"/>
              <w:ind w:left="0" w:firstLine="0"/>
              <w:jc w:val="left"/>
              <w:rPr>
                <w:del w:id="43" w:author="Irvika LEDAGA" w:date="2026-01-14T16:50:00Z"/>
                <w:rFonts w:asciiTheme="minorHAnsi" w:hAnsiTheme="minorHAnsi" w:cstheme="minorHAnsi"/>
              </w:rPr>
            </w:pPr>
            <w:del w:id="44" w:author="Irvika LEDAGA" w:date="2026-01-14T16:50:00Z">
              <w:r w:rsidRPr="00722AD6" w:rsidDel="00604386">
                <w:rPr>
                  <w:rFonts w:asciiTheme="minorHAnsi" w:hAnsiTheme="minorHAnsi" w:cstheme="minorHAnsi"/>
                  <w:lang w:val="en"/>
                </w:rPr>
                <w:delText>Fixed-price element</w:delText>
              </w:r>
            </w:del>
          </w:p>
        </w:tc>
        <w:tc>
          <w:tcPr>
            <w:tcW w:w="3544" w:type="dxa"/>
            <w:gridSpan w:val="2"/>
            <w:vAlign w:val="center"/>
          </w:tcPr>
          <w:p w14:paraId="4DF7B1F4" w14:textId="63888BB6" w:rsidR="005F5840" w:rsidRPr="00722AD6" w:rsidDel="00604386" w:rsidRDefault="005F5840" w:rsidP="00D27F14">
            <w:pPr>
              <w:pStyle w:val="v"/>
              <w:widowControl w:val="0"/>
              <w:spacing w:before="60" w:after="60"/>
              <w:ind w:left="0" w:firstLine="0"/>
              <w:jc w:val="right"/>
              <w:rPr>
                <w:del w:id="45" w:author="Irvika LEDAGA" w:date="2026-01-14T16:50:00Z"/>
                <w:rFonts w:asciiTheme="minorHAnsi" w:hAnsiTheme="minorHAnsi" w:cstheme="minorHAnsi"/>
                <w:highlight w:val="yellow"/>
              </w:rPr>
            </w:pPr>
            <w:del w:id="46" w:author="Irvika LEDAGA" w:date="2026-01-14T16:50:00Z">
              <w:r w:rsidRPr="00722AD6" w:rsidDel="00604386">
                <w:rPr>
                  <w:rFonts w:asciiTheme="minorHAnsi" w:hAnsiTheme="minorHAnsi" w:cstheme="minorHAnsi"/>
                  <w:highlight w:val="yellow"/>
                  <w:lang w:val="en"/>
                </w:rPr>
                <w:delText>€ exc. VAT.</w:delText>
              </w:r>
            </w:del>
          </w:p>
        </w:tc>
      </w:tr>
      <w:tr w:rsidR="005F5840" w:rsidRPr="00722AD6" w:rsidDel="00604386" w14:paraId="171773AE" w14:textId="5D968C60" w:rsidTr="00D27F14">
        <w:trPr>
          <w:del w:id="47" w:author="Irvika LEDAGA" w:date="2026-01-14T16:50:00Z"/>
        </w:trPr>
        <w:tc>
          <w:tcPr>
            <w:tcW w:w="5676" w:type="dxa"/>
            <w:vAlign w:val="center"/>
          </w:tcPr>
          <w:p w14:paraId="75A81ED8" w14:textId="1D42965E" w:rsidR="005F5840" w:rsidRPr="00722AD6" w:rsidDel="00604386" w:rsidRDefault="005F5840" w:rsidP="00D27F14">
            <w:pPr>
              <w:pStyle w:val="v"/>
              <w:widowControl w:val="0"/>
              <w:spacing w:before="60" w:after="60"/>
              <w:ind w:left="0" w:firstLine="0"/>
              <w:jc w:val="left"/>
              <w:rPr>
                <w:del w:id="48" w:author="Irvika LEDAGA" w:date="2026-01-14T16:50:00Z"/>
                <w:rFonts w:asciiTheme="minorHAnsi" w:hAnsiTheme="minorHAnsi" w:cstheme="minorHAnsi"/>
                <w:lang w:val="en-GB"/>
              </w:rPr>
            </w:pPr>
            <w:del w:id="49" w:author="Irvika LEDAGA" w:date="2026-01-14T16:50:00Z">
              <w:r w:rsidRPr="00722AD6" w:rsidDel="00604386">
                <w:rPr>
                  <w:rFonts w:asciiTheme="minorHAnsi" w:hAnsiTheme="minorHAnsi" w:cstheme="minorHAnsi"/>
                  <w:lang w:val="en"/>
                </w:rPr>
                <w:delText xml:space="preserve">Maximal amount of the order-based element </w:delText>
              </w:r>
            </w:del>
          </w:p>
        </w:tc>
        <w:tc>
          <w:tcPr>
            <w:tcW w:w="3544" w:type="dxa"/>
            <w:gridSpan w:val="2"/>
            <w:vAlign w:val="center"/>
          </w:tcPr>
          <w:p w14:paraId="4DB44066" w14:textId="7B148746" w:rsidR="005F5840" w:rsidRPr="00722AD6" w:rsidDel="00604386" w:rsidRDefault="005F5840" w:rsidP="00D27F14">
            <w:pPr>
              <w:pStyle w:val="v"/>
              <w:widowControl w:val="0"/>
              <w:spacing w:before="60" w:after="60"/>
              <w:ind w:left="0" w:firstLine="0"/>
              <w:jc w:val="right"/>
              <w:rPr>
                <w:del w:id="50" w:author="Irvika LEDAGA" w:date="2026-01-14T16:50:00Z"/>
                <w:rFonts w:asciiTheme="minorHAnsi" w:hAnsiTheme="minorHAnsi" w:cstheme="minorHAnsi"/>
                <w:highlight w:val="yellow"/>
              </w:rPr>
            </w:pPr>
            <w:del w:id="51" w:author="Irvika LEDAGA" w:date="2026-01-14T16:50:00Z">
              <w:r w:rsidRPr="00722AD6" w:rsidDel="00604386">
                <w:rPr>
                  <w:rFonts w:asciiTheme="minorHAnsi" w:hAnsiTheme="minorHAnsi" w:cstheme="minorHAnsi"/>
                  <w:highlight w:val="yellow"/>
                  <w:lang w:val="en"/>
                </w:rPr>
                <w:delText>€ exc. VAT.</w:delText>
              </w:r>
            </w:del>
          </w:p>
        </w:tc>
      </w:tr>
      <w:tr w:rsidR="005F5840" w:rsidRPr="00722AD6" w:rsidDel="00604386" w14:paraId="77158141" w14:textId="7D29699B" w:rsidTr="00D27F14">
        <w:trPr>
          <w:del w:id="52" w:author="Irvika LEDAGA" w:date="2026-01-14T16:50:00Z"/>
        </w:trPr>
        <w:tc>
          <w:tcPr>
            <w:tcW w:w="5676" w:type="dxa"/>
            <w:tcBorders>
              <w:left w:val="nil"/>
              <w:right w:val="nil"/>
            </w:tcBorders>
            <w:vAlign w:val="center"/>
          </w:tcPr>
          <w:p w14:paraId="79BD9FE4" w14:textId="73943A21" w:rsidR="005F5840" w:rsidRPr="00722AD6" w:rsidDel="00604386" w:rsidRDefault="005F5840" w:rsidP="00D27F14">
            <w:pPr>
              <w:pStyle w:val="v"/>
              <w:widowControl w:val="0"/>
              <w:spacing w:before="60" w:after="60"/>
              <w:ind w:left="0" w:firstLine="0"/>
              <w:jc w:val="left"/>
              <w:rPr>
                <w:del w:id="53" w:author="Irvika LEDAGA" w:date="2026-01-14T16:50:00Z"/>
                <w:rFonts w:asciiTheme="minorHAnsi" w:hAnsiTheme="minorHAnsi" w:cstheme="minorHAnsi"/>
                <w:highlight w:val="yellow"/>
              </w:rPr>
            </w:pPr>
          </w:p>
        </w:tc>
        <w:tc>
          <w:tcPr>
            <w:tcW w:w="236" w:type="dxa"/>
            <w:tcBorders>
              <w:left w:val="nil"/>
              <w:right w:val="nil"/>
            </w:tcBorders>
            <w:vAlign w:val="center"/>
          </w:tcPr>
          <w:p w14:paraId="7AABEB2E" w14:textId="1886FC7A" w:rsidR="005F5840" w:rsidRPr="00722AD6" w:rsidDel="00604386" w:rsidRDefault="005F5840" w:rsidP="00D27F14">
            <w:pPr>
              <w:pStyle w:val="v"/>
              <w:widowControl w:val="0"/>
              <w:spacing w:before="60" w:after="60"/>
              <w:ind w:left="0" w:firstLine="0"/>
              <w:jc w:val="right"/>
              <w:rPr>
                <w:del w:id="54" w:author="Irvika LEDAGA" w:date="2026-01-14T16:50:00Z"/>
                <w:rFonts w:asciiTheme="minorHAnsi" w:hAnsiTheme="minorHAnsi" w:cstheme="minorHAnsi"/>
                <w:highlight w:val="yellow"/>
              </w:rPr>
            </w:pPr>
          </w:p>
        </w:tc>
        <w:tc>
          <w:tcPr>
            <w:tcW w:w="3308" w:type="dxa"/>
            <w:tcBorders>
              <w:left w:val="nil"/>
              <w:right w:val="nil"/>
            </w:tcBorders>
            <w:vAlign w:val="center"/>
          </w:tcPr>
          <w:p w14:paraId="306A3F92" w14:textId="0D908ACC" w:rsidR="005F5840" w:rsidRPr="00722AD6" w:rsidDel="00604386" w:rsidRDefault="005F5840" w:rsidP="00D27F14">
            <w:pPr>
              <w:pStyle w:val="v"/>
              <w:widowControl w:val="0"/>
              <w:spacing w:before="60" w:after="60"/>
              <w:ind w:left="0" w:firstLine="0"/>
              <w:jc w:val="center"/>
              <w:rPr>
                <w:del w:id="55" w:author="Irvika LEDAGA" w:date="2026-01-14T16:50:00Z"/>
                <w:rFonts w:asciiTheme="minorHAnsi" w:hAnsiTheme="minorHAnsi" w:cstheme="minorHAnsi"/>
                <w:highlight w:val="yellow"/>
              </w:rPr>
            </w:pPr>
          </w:p>
        </w:tc>
      </w:tr>
      <w:tr w:rsidR="005F5840" w:rsidRPr="00722AD6" w:rsidDel="00604386" w14:paraId="4D846B8A" w14:textId="4E827675" w:rsidTr="00D27F14">
        <w:trPr>
          <w:del w:id="56" w:author="Irvika LEDAGA" w:date="2026-01-14T16:50:00Z"/>
        </w:trPr>
        <w:tc>
          <w:tcPr>
            <w:tcW w:w="5676" w:type="dxa"/>
            <w:vAlign w:val="center"/>
          </w:tcPr>
          <w:p w14:paraId="0F0C83D1" w14:textId="48CC618C" w:rsidR="005F5840" w:rsidRPr="00722AD6" w:rsidDel="00604386" w:rsidRDefault="005F5840" w:rsidP="00D27F14">
            <w:pPr>
              <w:pStyle w:val="v"/>
              <w:widowControl w:val="0"/>
              <w:spacing w:before="60" w:after="60"/>
              <w:ind w:left="0" w:firstLine="0"/>
              <w:jc w:val="right"/>
              <w:rPr>
                <w:del w:id="57" w:author="Irvika LEDAGA" w:date="2026-01-14T16:50:00Z"/>
                <w:rFonts w:asciiTheme="minorHAnsi" w:hAnsiTheme="minorHAnsi" w:cstheme="minorHAnsi"/>
                <w:b/>
                <w:highlight w:val="yellow"/>
                <w:lang w:val="en-GB"/>
              </w:rPr>
            </w:pPr>
            <w:del w:id="58" w:author="Irvika LEDAGA" w:date="2026-01-14T16:50:00Z">
              <w:r w:rsidRPr="00722AD6" w:rsidDel="00604386">
                <w:rPr>
                  <w:rFonts w:asciiTheme="minorHAnsi" w:hAnsiTheme="minorHAnsi" w:cstheme="minorHAnsi"/>
                  <w:b/>
                  <w:bCs/>
                  <w:highlight w:val="yellow"/>
                  <w:lang w:val="en"/>
                </w:rPr>
                <w:delText>MAXIMUM AMOUNT OF THE CONTRACT</w:delText>
              </w:r>
              <w:r w:rsidRPr="00722AD6" w:rsidDel="00604386">
                <w:rPr>
                  <w:rFonts w:asciiTheme="minorHAnsi" w:hAnsiTheme="minorHAnsi" w:cstheme="minorHAnsi"/>
                  <w:highlight w:val="yellow"/>
                  <w:lang w:val="en"/>
                </w:rPr>
                <w:br/>
              </w:r>
              <w:r w:rsidRPr="00722AD6" w:rsidDel="00604386">
                <w:rPr>
                  <w:rFonts w:asciiTheme="minorHAnsi" w:hAnsiTheme="minorHAnsi" w:cstheme="minorHAnsi"/>
                  <w:b/>
                  <w:bCs/>
                  <w:highlight w:val="yellow"/>
                  <w:lang w:val="en"/>
                </w:rPr>
                <w:delText>(FIXED-PRICE ELEMENT + ORDER-BASED ELEMENT)</w:delText>
              </w:r>
            </w:del>
          </w:p>
        </w:tc>
        <w:tc>
          <w:tcPr>
            <w:tcW w:w="3544" w:type="dxa"/>
            <w:gridSpan w:val="2"/>
            <w:vAlign w:val="center"/>
          </w:tcPr>
          <w:p w14:paraId="6E299D4C" w14:textId="695A768A" w:rsidR="005F5840" w:rsidRPr="00722AD6" w:rsidDel="00604386" w:rsidRDefault="005F5840" w:rsidP="00D27F14">
            <w:pPr>
              <w:pStyle w:val="v"/>
              <w:widowControl w:val="0"/>
              <w:spacing w:before="60" w:after="60"/>
              <w:ind w:left="0" w:firstLine="0"/>
              <w:jc w:val="right"/>
              <w:rPr>
                <w:del w:id="59" w:author="Irvika LEDAGA" w:date="2026-01-14T16:50:00Z"/>
                <w:rFonts w:asciiTheme="minorHAnsi" w:hAnsiTheme="minorHAnsi" w:cstheme="minorHAnsi"/>
                <w:highlight w:val="yellow"/>
              </w:rPr>
            </w:pPr>
            <w:del w:id="60" w:author="Irvika LEDAGA" w:date="2026-01-14T16:50:00Z">
              <w:r w:rsidRPr="00722AD6" w:rsidDel="00604386">
                <w:rPr>
                  <w:rFonts w:asciiTheme="minorHAnsi" w:hAnsiTheme="minorHAnsi" w:cstheme="minorHAnsi"/>
                  <w:highlight w:val="yellow"/>
                  <w:lang w:val="en"/>
                </w:rPr>
                <w:delText>€ exc. VAT.</w:delText>
              </w:r>
            </w:del>
          </w:p>
        </w:tc>
      </w:tr>
    </w:tbl>
    <w:p w14:paraId="6C1E5B95" w14:textId="77777777" w:rsidR="005F5840" w:rsidRPr="00044AC3"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z w:val="22"/>
          <w:lang w:val="en"/>
        </w:rPr>
      </w:pPr>
      <w:r w:rsidRPr="00722AD6">
        <w:rPr>
          <w:rFonts w:asciiTheme="minorHAnsi" w:hAnsiTheme="minorHAnsi" w:cstheme="minorHAnsi"/>
          <w:sz w:val="22"/>
          <w:lang w:val="en"/>
        </w:rPr>
        <w:t xml:space="preserve">The maximum amount of the </w:t>
      </w:r>
      <w:r w:rsidRPr="00722AD6">
        <w:rPr>
          <w:rFonts w:asciiTheme="minorHAnsi" w:hAnsiTheme="minorHAnsi" w:cstheme="minorHAnsi"/>
          <w:smallCaps/>
          <w:sz w:val="22"/>
          <w:lang w:val="en"/>
        </w:rPr>
        <w:t xml:space="preserve">Contract </w:t>
      </w:r>
      <w:r w:rsidRPr="00722AD6">
        <w:rPr>
          <w:rFonts w:asciiTheme="minorHAnsi" w:hAnsiTheme="minorHAnsi" w:cstheme="minorHAnsi"/>
          <w:sz w:val="22"/>
          <w:lang w:val="en"/>
        </w:rPr>
        <w:t>corresponds to the sum of the prices of all fixed-price items and of the minimum amount of the purchase order element.]</w:t>
      </w:r>
    </w:p>
    <w:p w14:paraId="63AC43C9" w14:textId="77777777" w:rsidR="005F5840" w:rsidRPr="00311A70"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z w:val="22"/>
          <w:lang w:val="en"/>
        </w:rPr>
      </w:pPr>
      <w:r>
        <w:rPr>
          <w:rFonts w:asciiTheme="minorHAnsi" w:eastAsia="Times New Roman" w:hAnsiTheme="minorHAnsi" w:cstheme="minorHAnsi"/>
          <w:sz w:val="22"/>
          <w:lang w:val="en"/>
        </w:rPr>
        <w:t xml:space="preserve">The lump sum part corresponds to the amount that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szCs w:val="22"/>
          <w:lang w:val="en-GB"/>
        </w:rPr>
        <w:t>understakes to pay, after validation, without reserve of all the supplies and/or services expected (excluding the purchase orders). As the price is fixed, it includes all the costs linked to the execution of the services and/or the delivery of the corresponding supplies.</w:t>
      </w:r>
    </w:p>
    <w:p w14:paraId="62B15C25" w14:textId="77777777" w:rsidR="005F5840" w:rsidRPr="00722AD6"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eastAsia="Times New Roman" w:hAnsiTheme="minorHAnsi" w:cstheme="minorHAnsi"/>
          <w:sz w:val="22"/>
          <w:lang w:val="en"/>
        </w:rPr>
        <w:t xml:space="preserve">The purchase order-based element of the </w:t>
      </w:r>
      <w:r w:rsidRPr="00722AD6">
        <w:rPr>
          <w:rFonts w:asciiTheme="minorHAnsi" w:eastAsia="Times New Roman" w:hAnsiTheme="minorHAnsi" w:cstheme="minorHAnsi"/>
          <w:smallCaps/>
          <w:sz w:val="22"/>
          <w:lang w:val="en"/>
        </w:rPr>
        <w:t xml:space="preserve">Contract </w:t>
      </w:r>
      <w:r w:rsidRPr="00722AD6">
        <w:rPr>
          <w:rFonts w:asciiTheme="minorHAnsi" w:eastAsia="Times New Roman" w:hAnsiTheme="minorHAnsi" w:cstheme="minorHAnsi"/>
          <w:sz w:val="22"/>
          <w:lang w:val="en"/>
        </w:rPr>
        <w:t xml:space="preserve">does not include any minimum amounts. </w:t>
      </w:r>
      <w:r w:rsidRPr="00722AD6">
        <w:rPr>
          <w:rFonts w:asciiTheme="minorHAnsi" w:eastAsia="Times New Roman" w:hAnsiTheme="minorHAnsi" w:cstheme="minorHAnsi"/>
          <w:smallCaps/>
          <w:sz w:val="22"/>
          <w:lang w:val="en"/>
        </w:rPr>
        <w:t>Expertise France</w:t>
      </w:r>
      <w:r w:rsidRPr="00722AD6">
        <w:rPr>
          <w:rFonts w:asciiTheme="minorHAnsi" w:eastAsia="Times New Roman" w:hAnsiTheme="minorHAnsi" w:cstheme="minorHAnsi"/>
          <w:sz w:val="22"/>
          <w:lang w:val="en"/>
        </w:rPr>
        <w:t xml:space="preserve"> is therefore not committed to any minimum order level under the </w:t>
      </w:r>
      <w:r w:rsidRPr="00722AD6">
        <w:rPr>
          <w:rFonts w:asciiTheme="minorHAnsi" w:eastAsia="Times New Roman" w:hAnsiTheme="minorHAnsi" w:cstheme="minorHAnsi"/>
          <w:smallCaps/>
          <w:sz w:val="22"/>
          <w:lang w:val="en"/>
        </w:rPr>
        <w:t>Contract</w:t>
      </w:r>
      <w:r w:rsidRPr="00722AD6">
        <w:rPr>
          <w:rFonts w:asciiTheme="minorHAnsi" w:hAnsiTheme="minorHAnsi" w:cstheme="minorHAnsi"/>
          <w:sz w:val="22"/>
          <w:lang w:val="en"/>
        </w:rPr>
        <w:t xml:space="preserve"> for purchase order items.</w:t>
      </w:r>
    </w:p>
    <w:p w14:paraId="589C89F7" w14:textId="3242F49B" w:rsidR="000461BD" w:rsidRPr="009E79B2" w:rsidRDefault="005F5840" w:rsidP="009E79B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hAnsiTheme="minorHAnsi" w:cstheme="minorHAnsi"/>
          <w:sz w:val="22"/>
          <w:lang w:val="en"/>
        </w:rPr>
        <w:t xml:space="preserve">The amount of each purchase order corresponds to the amount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722AD6">
        <w:rPr>
          <w:rFonts w:asciiTheme="minorHAnsi" w:hAnsiTheme="minorHAnsi" w:cstheme="minorHAnsi"/>
          <w:sz w:val="22"/>
          <w:lang w:val="en"/>
        </w:rPr>
        <w:t xml:space="preserve"> undertakes to pay after all services/supplies due under the </w:t>
      </w:r>
      <w:r>
        <w:rPr>
          <w:rFonts w:asciiTheme="minorHAnsi" w:hAnsiTheme="minorHAnsi" w:cstheme="minorHAnsi"/>
          <w:smallCaps/>
          <w:sz w:val="22"/>
          <w:lang w:val="en"/>
        </w:rPr>
        <w:t>Contract</w:t>
      </w:r>
      <w:r w:rsidRPr="00722AD6">
        <w:rPr>
          <w:rFonts w:asciiTheme="minorHAnsi" w:hAnsiTheme="minorHAnsi" w:cstheme="minorHAnsi"/>
          <w:sz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tblGrid>
      <w:tr w:rsidR="00EE1C0C" w:rsidRPr="005C3E0B" w:rsidDel="00604386" w14:paraId="377AEC60" w14:textId="450DC806" w:rsidTr="00B75D63">
        <w:trPr>
          <w:del w:id="61" w:author="Irvika LEDAGA" w:date="2026-01-14T16:50:00Z"/>
        </w:trPr>
        <w:tc>
          <w:tcPr>
            <w:tcW w:w="2693" w:type="dxa"/>
            <w:vAlign w:val="center"/>
          </w:tcPr>
          <w:p w14:paraId="55EBD20D" w14:textId="3B6E0D97" w:rsidR="00EE1C0C" w:rsidRPr="005C3E0B" w:rsidDel="00604386" w:rsidRDefault="00EE1C0C" w:rsidP="00B75D63">
            <w:pPr>
              <w:pStyle w:val="u"/>
              <w:widowControl w:val="0"/>
              <w:numPr>
                <w:ilvl w:val="12"/>
                <w:numId w:val="0"/>
              </w:numPr>
              <w:jc w:val="left"/>
              <w:rPr>
                <w:del w:id="62" w:author="Irvika LEDAGA" w:date="2026-01-14T16:50:00Z"/>
                <w:rFonts w:asciiTheme="minorHAnsi" w:hAnsiTheme="minorHAnsi" w:cstheme="minorHAnsi"/>
                <w:b/>
                <w:szCs w:val="22"/>
                <w:lang w:val="en-GB"/>
              </w:rPr>
            </w:pPr>
            <w:del w:id="63" w:author="Irvika LEDAGA" w:date="2026-01-14T16:50:00Z">
              <w:r w:rsidRPr="005C3E0B" w:rsidDel="00604386">
                <w:rPr>
                  <w:rFonts w:asciiTheme="minorHAnsi" w:hAnsiTheme="minorHAnsi" w:cstheme="minorHAnsi"/>
                  <w:b/>
                  <w:bCs/>
                  <w:szCs w:val="22"/>
                  <w:lang w:val="en"/>
                </w:rPr>
                <w:lastRenderedPageBreak/>
                <w:delText xml:space="preserve">Expenditure categories of the purchase order item </w:delText>
              </w:r>
              <w:r w:rsidRPr="005C3E0B" w:rsidDel="00604386">
                <w:rPr>
                  <w:rFonts w:asciiTheme="minorHAnsi" w:hAnsiTheme="minorHAnsi" w:cstheme="minorHAnsi"/>
                  <w:b/>
                  <w:bCs/>
                  <w:szCs w:val="22"/>
                  <w:highlight w:val="yellow"/>
                  <w:lang w:val="en"/>
                </w:rPr>
                <w:delText>X</w:delText>
              </w:r>
            </w:del>
          </w:p>
        </w:tc>
        <w:tc>
          <w:tcPr>
            <w:tcW w:w="2126" w:type="dxa"/>
            <w:vAlign w:val="center"/>
          </w:tcPr>
          <w:p w14:paraId="52E61643" w14:textId="4E3792F6" w:rsidR="00EE1C0C" w:rsidRPr="005C3E0B" w:rsidDel="00604386" w:rsidRDefault="00EE1C0C" w:rsidP="00B75D63">
            <w:pPr>
              <w:pStyle w:val="u"/>
              <w:widowControl w:val="0"/>
              <w:numPr>
                <w:ilvl w:val="12"/>
                <w:numId w:val="0"/>
              </w:numPr>
              <w:jc w:val="center"/>
              <w:rPr>
                <w:del w:id="64" w:author="Irvika LEDAGA" w:date="2026-01-14T16:50:00Z"/>
                <w:rFonts w:asciiTheme="minorHAnsi" w:hAnsiTheme="minorHAnsi" w:cstheme="minorHAnsi"/>
                <w:b/>
                <w:szCs w:val="22"/>
              </w:rPr>
            </w:pPr>
            <w:del w:id="65" w:author="Irvika LEDAGA" w:date="2026-01-14T16:50:00Z">
              <w:r w:rsidRPr="005C3E0B" w:rsidDel="00604386">
                <w:rPr>
                  <w:rFonts w:asciiTheme="minorHAnsi" w:hAnsiTheme="minorHAnsi" w:cstheme="minorHAnsi"/>
                  <w:b/>
                  <w:bCs/>
                  <w:szCs w:val="22"/>
                  <w:lang w:val="en"/>
                </w:rPr>
                <w:delText xml:space="preserve">Unit prices </w:delText>
              </w:r>
              <w:r w:rsidRPr="005C3E0B" w:rsidDel="00604386">
                <w:rPr>
                  <w:rFonts w:asciiTheme="minorHAnsi" w:hAnsiTheme="minorHAnsi" w:cstheme="minorHAnsi"/>
                  <w:szCs w:val="22"/>
                  <w:lang w:val="en"/>
                </w:rPr>
                <w:br/>
              </w:r>
              <w:r w:rsidRPr="005C3E0B" w:rsidDel="00604386">
                <w:rPr>
                  <w:rFonts w:asciiTheme="minorHAnsi" w:hAnsiTheme="minorHAnsi" w:cstheme="minorHAnsi"/>
                  <w:b/>
                  <w:bCs/>
                  <w:szCs w:val="22"/>
                  <w:lang w:val="en"/>
                </w:rPr>
                <w:delText>€ exc. VAT</w:delText>
              </w:r>
            </w:del>
          </w:p>
        </w:tc>
      </w:tr>
      <w:tr w:rsidR="00EE1C0C" w:rsidRPr="005C3E0B" w:rsidDel="00604386" w14:paraId="431D52B1" w14:textId="5532EC16" w:rsidTr="00B75D63">
        <w:trPr>
          <w:del w:id="66" w:author="Irvika LEDAGA" w:date="2026-01-14T16:50:00Z"/>
        </w:trPr>
        <w:tc>
          <w:tcPr>
            <w:tcW w:w="2693" w:type="dxa"/>
          </w:tcPr>
          <w:p w14:paraId="01CAEB9B" w14:textId="3CBF7428" w:rsidR="00EE1C0C" w:rsidRPr="005C3E0B" w:rsidDel="00604386" w:rsidRDefault="00EE1C0C" w:rsidP="00B75D63">
            <w:pPr>
              <w:pStyle w:val="u"/>
              <w:widowControl w:val="0"/>
              <w:numPr>
                <w:ilvl w:val="12"/>
                <w:numId w:val="0"/>
              </w:numPr>
              <w:jc w:val="right"/>
              <w:rPr>
                <w:del w:id="67" w:author="Irvika LEDAGA" w:date="2026-01-14T16:50:00Z"/>
                <w:rFonts w:asciiTheme="minorHAnsi" w:hAnsiTheme="minorHAnsi" w:cstheme="minorHAnsi"/>
                <w:szCs w:val="22"/>
                <w:highlight w:val="yellow"/>
              </w:rPr>
            </w:pPr>
          </w:p>
        </w:tc>
        <w:tc>
          <w:tcPr>
            <w:tcW w:w="2126" w:type="dxa"/>
            <w:vAlign w:val="center"/>
          </w:tcPr>
          <w:p w14:paraId="60BD4CC8" w14:textId="17D8048A" w:rsidR="00EE1C0C" w:rsidRPr="005C3E0B" w:rsidDel="00604386" w:rsidRDefault="00EE1C0C" w:rsidP="00B75D63">
            <w:pPr>
              <w:pStyle w:val="u"/>
              <w:widowControl w:val="0"/>
              <w:numPr>
                <w:ilvl w:val="12"/>
                <w:numId w:val="0"/>
              </w:numPr>
              <w:jc w:val="center"/>
              <w:rPr>
                <w:del w:id="68" w:author="Irvika LEDAGA" w:date="2026-01-14T16:50:00Z"/>
                <w:rFonts w:asciiTheme="minorHAnsi" w:hAnsiTheme="minorHAnsi" w:cstheme="minorHAnsi"/>
                <w:szCs w:val="22"/>
                <w:highlight w:val="yellow"/>
              </w:rPr>
            </w:pPr>
          </w:p>
        </w:tc>
      </w:tr>
      <w:tr w:rsidR="00EE1C0C" w:rsidRPr="005C3E0B" w:rsidDel="00604386" w14:paraId="70021E27" w14:textId="740F4479" w:rsidTr="00B75D63">
        <w:trPr>
          <w:del w:id="69" w:author="Irvika LEDAGA" w:date="2026-01-14T16:50:00Z"/>
        </w:trPr>
        <w:tc>
          <w:tcPr>
            <w:tcW w:w="2693" w:type="dxa"/>
          </w:tcPr>
          <w:p w14:paraId="56FA3BD2" w14:textId="1D97EC8C" w:rsidR="00EE1C0C" w:rsidRPr="005C3E0B" w:rsidDel="00604386" w:rsidRDefault="00EE1C0C" w:rsidP="00B75D63">
            <w:pPr>
              <w:pStyle w:val="u"/>
              <w:widowControl w:val="0"/>
              <w:numPr>
                <w:ilvl w:val="12"/>
                <w:numId w:val="0"/>
              </w:numPr>
              <w:jc w:val="right"/>
              <w:rPr>
                <w:del w:id="70" w:author="Irvika LEDAGA" w:date="2026-01-14T16:50:00Z"/>
                <w:rFonts w:asciiTheme="minorHAnsi" w:hAnsiTheme="minorHAnsi" w:cstheme="minorHAnsi"/>
                <w:szCs w:val="22"/>
                <w:highlight w:val="yellow"/>
              </w:rPr>
            </w:pPr>
          </w:p>
        </w:tc>
        <w:tc>
          <w:tcPr>
            <w:tcW w:w="2126" w:type="dxa"/>
            <w:vAlign w:val="center"/>
          </w:tcPr>
          <w:p w14:paraId="58D5DA3A" w14:textId="685A878E" w:rsidR="00EE1C0C" w:rsidRPr="005C3E0B" w:rsidDel="00604386" w:rsidRDefault="00EE1C0C" w:rsidP="00B75D63">
            <w:pPr>
              <w:pStyle w:val="u"/>
              <w:widowControl w:val="0"/>
              <w:numPr>
                <w:ilvl w:val="12"/>
                <w:numId w:val="0"/>
              </w:numPr>
              <w:jc w:val="center"/>
              <w:rPr>
                <w:del w:id="71" w:author="Irvika LEDAGA" w:date="2026-01-14T16:50:00Z"/>
                <w:rFonts w:asciiTheme="minorHAnsi" w:hAnsiTheme="minorHAnsi" w:cstheme="minorHAnsi"/>
                <w:szCs w:val="22"/>
                <w:highlight w:val="yellow"/>
              </w:rPr>
            </w:pPr>
          </w:p>
        </w:tc>
      </w:tr>
      <w:tr w:rsidR="00EE1C0C" w:rsidRPr="005C3E0B" w:rsidDel="00604386" w14:paraId="2630921B" w14:textId="51B8B2B0" w:rsidTr="00B75D63">
        <w:trPr>
          <w:del w:id="72" w:author="Irvika LEDAGA" w:date="2026-01-14T16:50:00Z"/>
        </w:trPr>
        <w:tc>
          <w:tcPr>
            <w:tcW w:w="2693" w:type="dxa"/>
          </w:tcPr>
          <w:p w14:paraId="1C4BBD2D" w14:textId="08C2D9C2" w:rsidR="00EE1C0C" w:rsidRPr="005C3E0B" w:rsidDel="00604386" w:rsidRDefault="00EE1C0C" w:rsidP="00B75D63">
            <w:pPr>
              <w:pStyle w:val="u"/>
              <w:widowControl w:val="0"/>
              <w:numPr>
                <w:ilvl w:val="12"/>
                <w:numId w:val="0"/>
              </w:numPr>
              <w:jc w:val="right"/>
              <w:rPr>
                <w:del w:id="73" w:author="Irvika LEDAGA" w:date="2026-01-14T16:50:00Z"/>
                <w:rFonts w:asciiTheme="minorHAnsi" w:hAnsiTheme="minorHAnsi" w:cstheme="minorHAnsi"/>
                <w:szCs w:val="22"/>
                <w:highlight w:val="yellow"/>
              </w:rPr>
            </w:pPr>
          </w:p>
        </w:tc>
        <w:tc>
          <w:tcPr>
            <w:tcW w:w="2126" w:type="dxa"/>
            <w:vAlign w:val="center"/>
          </w:tcPr>
          <w:p w14:paraId="20A51654" w14:textId="3628AE6F" w:rsidR="00EE1C0C" w:rsidRPr="005C3E0B" w:rsidDel="00604386" w:rsidRDefault="00EE1C0C" w:rsidP="00B75D63">
            <w:pPr>
              <w:pStyle w:val="u"/>
              <w:widowControl w:val="0"/>
              <w:numPr>
                <w:ilvl w:val="12"/>
                <w:numId w:val="0"/>
              </w:numPr>
              <w:jc w:val="center"/>
              <w:rPr>
                <w:del w:id="74" w:author="Irvika LEDAGA" w:date="2026-01-14T16:50:00Z"/>
                <w:rFonts w:asciiTheme="minorHAnsi" w:hAnsiTheme="minorHAnsi" w:cstheme="minorHAnsi"/>
                <w:szCs w:val="22"/>
                <w:highlight w:val="yellow"/>
              </w:rPr>
            </w:pPr>
          </w:p>
        </w:tc>
      </w:tr>
      <w:tr w:rsidR="00EE1C0C" w:rsidRPr="005C3E0B" w:rsidDel="00604386" w14:paraId="3FCC5DC9" w14:textId="20728C92" w:rsidTr="00B75D63">
        <w:trPr>
          <w:del w:id="75" w:author="Irvika LEDAGA" w:date="2026-01-14T16:50:00Z"/>
        </w:trPr>
        <w:tc>
          <w:tcPr>
            <w:tcW w:w="2693" w:type="dxa"/>
          </w:tcPr>
          <w:p w14:paraId="3061CDA2" w14:textId="1EA45716" w:rsidR="00EE1C0C" w:rsidRPr="005C3E0B" w:rsidDel="00604386" w:rsidRDefault="00D26361" w:rsidP="00B75D63">
            <w:pPr>
              <w:pStyle w:val="u"/>
              <w:widowControl w:val="0"/>
              <w:numPr>
                <w:ilvl w:val="12"/>
                <w:numId w:val="0"/>
              </w:numPr>
              <w:jc w:val="right"/>
              <w:rPr>
                <w:del w:id="76" w:author="Irvika LEDAGA" w:date="2026-01-14T16:50:00Z"/>
                <w:rFonts w:asciiTheme="minorHAnsi" w:hAnsiTheme="minorHAnsi" w:cstheme="minorHAnsi"/>
                <w:szCs w:val="22"/>
                <w:highlight w:val="yellow"/>
              </w:rPr>
            </w:pPr>
            <w:del w:id="77" w:author="Irvika LEDAGA" w:date="2026-01-14T16:50:00Z">
              <w:r w:rsidRPr="005C3E0B" w:rsidDel="00604386">
                <w:rPr>
                  <w:rStyle w:val="Marquedecommentaire"/>
                  <w:rFonts w:asciiTheme="minorHAnsi" w:eastAsia="Times" w:hAnsiTheme="minorHAnsi" w:cstheme="minorHAnsi"/>
                  <w:sz w:val="22"/>
                  <w:szCs w:val="22"/>
                  <w:lang w:val="en"/>
                </w:rPr>
                <w:commentReference w:id="78"/>
              </w:r>
            </w:del>
          </w:p>
        </w:tc>
        <w:tc>
          <w:tcPr>
            <w:tcW w:w="2126" w:type="dxa"/>
            <w:vAlign w:val="center"/>
          </w:tcPr>
          <w:p w14:paraId="331A7FB1" w14:textId="21ADB7D8" w:rsidR="00EE1C0C" w:rsidRPr="005C3E0B" w:rsidDel="00604386" w:rsidRDefault="00EE1C0C" w:rsidP="00B75D63">
            <w:pPr>
              <w:pStyle w:val="u"/>
              <w:widowControl w:val="0"/>
              <w:numPr>
                <w:ilvl w:val="12"/>
                <w:numId w:val="0"/>
              </w:numPr>
              <w:jc w:val="center"/>
              <w:rPr>
                <w:del w:id="79" w:author="Irvika LEDAGA" w:date="2026-01-14T16:50:00Z"/>
                <w:rFonts w:asciiTheme="minorHAnsi" w:hAnsiTheme="minorHAnsi" w:cstheme="minorHAnsi"/>
                <w:szCs w:val="22"/>
                <w:highlight w:val="yellow"/>
              </w:rPr>
            </w:pPr>
          </w:p>
        </w:tc>
      </w:tr>
    </w:tbl>
    <w:p w14:paraId="698452C1" w14:textId="3177BA93" w:rsidR="00796758" w:rsidRDefault="000461BD" w:rsidP="004B7B2A">
      <w:pPr>
        <w:widowControl w:val="0"/>
        <w:numPr>
          <w:ilvl w:val="12"/>
          <w:numId w:val="0"/>
        </w:numPr>
        <w:overflowPunct w:val="0"/>
        <w:autoSpaceDE w:val="0"/>
        <w:autoSpaceDN w:val="0"/>
        <w:adjustRightInd w:val="0"/>
        <w:spacing w:line="240" w:lineRule="auto"/>
        <w:ind w:left="561"/>
        <w:textAlignment w:val="baseline"/>
        <w:rPr>
          <w:rFonts w:asciiTheme="minorHAnsi" w:hAnsiTheme="minorHAnsi" w:cs="Arial"/>
        </w:rPr>
      </w:pPr>
      <w:r>
        <w:rPr>
          <w:rFonts w:asciiTheme="minorHAnsi" w:hAnsiTheme="minorHAnsi" w:cs="Arial"/>
          <w:lang w:val="en"/>
        </w:rPr>
        <w:t>]</w:t>
      </w:r>
    </w:p>
    <w:p w14:paraId="013C30BB" w14:textId="2C320D9D" w:rsidR="00F94043" w:rsidRPr="00722AD6" w:rsidDel="00604386" w:rsidRDefault="00172117" w:rsidP="0041382E">
      <w:pPr>
        <w:pStyle w:val="u"/>
        <w:widowControl w:val="0"/>
        <w:numPr>
          <w:ilvl w:val="12"/>
          <w:numId w:val="0"/>
        </w:numPr>
        <w:spacing w:before="240" w:after="120"/>
        <w:ind w:left="561"/>
        <w:jc w:val="left"/>
        <w:rPr>
          <w:del w:id="80" w:author="Irvika LEDAGA" w:date="2026-01-14T16:50:00Z"/>
          <w:rFonts w:asciiTheme="minorHAnsi" w:hAnsiTheme="minorHAnsi" w:cstheme="minorHAnsi"/>
          <w:szCs w:val="22"/>
        </w:rPr>
      </w:pPr>
      <w:commentRangeStart w:id="81"/>
      <w:del w:id="82" w:author="Irvika LEDAGA" w:date="2026-01-14T16:50:00Z">
        <w:r w:rsidRPr="00722AD6" w:rsidDel="00604386">
          <w:rPr>
            <w:rFonts w:asciiTheme="minorHAnsi" w:hAnsiTheme="minorHAnsi" w:cstheme="minorHAnsi"/>
            <w:szCs w:val="22"/>
            <w:lang w:val="en"/>
          </w:rPr>
          <w:delText>[</w:delText>
        </w:r>
      </w:del>
    </w:p>
    <w:tbl>
      <w:tblPr>
        <w:tblStyle w:val="Grilledutableau"/>
        <w:tblW w:w="9220" w:type="dxa"/>
        <w:tblInd w:w="556" w:type="dxa"/>
        <w:tblLook w:val="04A0" w:firstRow="1" w:lastRow="0" w:firstColumn="1" w:lastColumn="0" w:noHBand="0" w:noVBand="1"/>
      </w:tblPr>
      <w:tblGrid>
        <w:gridCol w:w="1424"/>
        <w:gridCol w:w="4961"/>
        <w:gridCol w:w="2835"/>
      </w:tblGrid>
      <w:tr w:rsidR="00F10406" w:rsidRPr="00722AD6" w:rsidDel="00604386" w14:paraId="3628A807" w14:textId="6A3A5612" w:rsidTr="00E45BA8">
        <w:trPr>
          <w:trHeight w:val="537"/>
          <w:del w:id="83" w:author="Irvika LEDAGA" w:date="2026-01-14T16:50:00Z"/>
        </w:trPr>
        <w:tc>
          <w:tcPr>
            <w:tcW w:w="1424" w:type="dxa"/>
            <w:vAlign w:val="center"/>
          </w:tcPr>
          <w:p w14:paraId="7D262104" w14:textId="380BD23A" w:rsidR="00F10406" w:rsidRPr="00722AD6" w:rsidDel="00604386" w:rsidRDefault="00F10406" w:rsidP="00EF1BFA">
            <w:pPr>
              <w:pStyle w:val="v"/>
              <w:widowControl w:val="0"/>
              <w:spacing w:before="60" w:after="60"/>
              <w:ind w:left="0" w:firstLine="0"/>
              <w:jc w:val="left"/>
              <w:rPr>
                <w:del w:id="84" w:author="Irvika LEDAGA" w:date="2026-01-14T16:50:00Z"/>
                <w:rFonts w:asciiTheme="minorHAnsi" w:hAnsiTheme="minorHAnsi" w:cstheme="minorHAnsi"/>
                <w:b/>
                <w:szCs w:val="22"/>
              </w:rPr>
            </w:pPr>
            <w:del w:id="85" w:author="Irvika LEDAGA" w:date="2026-01-14T16:50:00Z">
              <w:r w:rsidRPr="00722AD6" w:rsidDel="00604386">
                <w:rPr>
                  <w:rFonts w:asciiTheme="minorHAnsi" w:hAnsiTheme="minorHAnsi" w:cstheme="minorHAnsi"/>
                  <w:b/>
                  <w:bCs/>
                  <w:szCs w:val="22"/>
                  <w:lang w:val="en"/>
                </w:rPr>
                <w:delText>ITEM</w:delText>
              </w:r>
            </w:del>
          </w:p>
        </w:tc>
        <w:tc>
          <w:tcPr>
            <w:tcW w:w="4961" w:type="dxa"/>
            <w:vAlign w:val="center"/>
          </w:tcPr>
          <w:p w14:paraId="3ACD814D" w14:textId="0EB3D61A" w:rsidR="00F10406" w:rsidRPr="00722AD6" w:rsidDel="00604386" w:rsidRDefault="004F3F83" w:rsidP="006A6224">
            <w:pPr>
              <w:pStyle w:val="v"/>
              <w:widowControl w:val="0"/>
              <w:spacing w:before="60" w:after="60"/>
              <w:ind w:left="0" w:firstLine="0"/>
              <w:jc w:val="center"/>
              <w:rPr>
                <w:del w:id="86" w:author="Irvika LEDAGA" w:date="2026-01-14T16:50:00Z"/>
                <w:rFonts w:asciiTheme="minorHAnsi" w:hAnsiTheme="minorHAnsi" w:cstheme="minorHAnsi"/>
                <w:b/>
                <w:szCs w:val="22"/>
                <w:highlight w:val="yellow"/>
              </w:rPr>
            </w:pPr>
            <w:del w:id="87" w:author="Irvika LEDAGA" w:date="2026-01-14T16:50:00Z">
              <w:r w:rsidRPr="00722AD6" w:rsidDel="00604386">
                <w:rPr>
                  <w:rFonts w:asciiTheme="minorHAnsi" w:hAnsiTheme="minorHAnsi" w:cstheme="minorHAnsi"/>
                  <w:b/>
                  <w:bCs/>
                  <w:szCs w:val="22"/>
                  <w:highlight w:val="yellow"/>
                  <w:lang w:val="en"/>
                </w:rPr>
                <w:delText>TYPE OF AMOUNT</w:delText>
              </w:r>
            </w:del>
          </w:p>
        </w:tc>
        <w:tc>
          <w:tcPr>
            <w:tcW w:w="2835" w:type="dxa"/>
            <w:vAlign w:val="center"/>
          </w:tcPr>
          <w:p w14:paraId="78E64D19" w14:textId="63DB2C2B" w:rsidR="00F10406" w:rsidRPr="00722AD6" w:rsidDel="00604386" w:rsidRDefault="004F3F83" w:rsidP="00EF1BFA">
            <w:pPr>
              <w:pStyle w:val="v"/>
              <w:widowControl w:val="0"/>
              <w:spacing w:before="60" w:after="60"/>
              <w:ind w:left="0" w:firstLine="0"/>
              <w:jc w:val="center"/>
              <w:rPr>
                <w:del w:id="88" w:author="Irvika LEDAGA" w:date="2026-01-14T16:50:00Z"/>
                <w:rFonts w:asciiTheme="minorHAnsi" w:hAnsiTheme="minorHAnsi" w:cstheme="minorHAnsi"/>
                <w:b/>
                <w:szCs w:val="22"/>
                <w:highlight w:val="yellow"/>
              </w:rPr>
            </w:pPr>
            <w:del w:id="89" w:author="Irvika LEDAGA" w:date="2026-01-14T16:50:00Z">
              <w:r w:rsidRPr="00722AD6" w:rsidDel="00604386">
                <w:rPr>
                  <w:rFonts w:asciiTheme="minorHAnsi" w:hAnsiTheme="minorHAnsi" w:cstheme="minorHAnsi"/>
                  <w:b/>
                  <w:bCs/>
                  <w:szCs w:val="22"/>
                  <w:highlight w:val="yellow"/>
                  <w:lang w:val="en"/>
                </w:rPr>
                <w:delText>AMOUNT</w:delText>
              </w:r>
            </w:del>
          </w:p>
        </w:tc>
      </w:tr>
      <w:tr w:rsidR="00F10406" w:rsidRPr="00722AD6" w:rsidDel="00604386" w14:paraId="5DA820A8" w14:textId="6287E871" w:rsidTr="006A6224">
        <w:trPr>
          <w:del w:id="90" w:author="Irvika LEDAGA" w:date="2026-01-14T16:50:00Z"/>
        </w:trPr>
        <w:tc>
          <w:tcPr>
            <w:tcW w:w="9220" w:type="dxa"/>
            <w:gridSpan w:val="3"/>
            <w:vAlign w:val="center"/>
          </w:tcPr>
          <w:p w14:paraId="50C2D667" w14:textId="63056F33" w:rsidR="00F10406" w:rsidRPr="00722AD6" w:rsidDel="00604386" w:rsidRDefault="00F10406" w:rsidP="00EF1BFA">
            <w:pPr>
              <w:pStyle w:val="v"/>
              <w:widowControl w:val="0"/>
              <w:spacing w:before="60" w:after="60"/>
              <w:ind w:left="0" w:firstLine="0"/>
              <w:jc w:val="left"/>
              <w:rPr>
                <w:del w:id="91" w:author="Irvika LEDAGA" w:date="2026-01-14T16:50:00Z"/>
                <w:rFonts w:asciiTheme="minorHAnsi" w:hAnsiTheme="minorHAnsi" w:cstheme="minorHAnsi"/>
                <w:b/>
                <w:smallCaps/>
                <w:szCs w:val="22"/>
                <w:highlight w:val="yellow"/>
              </w:rPr>
            </w:pPr>
            <w:del w:id="92" w:author="Irvika LEDAGA" w:date="2026-01-14T16:50:00Z">
              <w:r w:rsidRPr="00722AD6" w:rsidDel="00604386">
                <w:rPr>
                  <w:rFonts w:asciiTheme="minorHAnsi" w:hAnsiTheme="minorHAnsi" w:cstheme="minorHAnsi"/>
                  <w:b/>
                  <w:bCs/>
                  <w:smallCaps/>
                  <w:szCs w:val="22"/>
                  <w:highlight w:val="yellow"/>
                  <w:lang w:val="en"/>
                </w:rPr>
                <w:delText>Firm tranche</w:delText>
              </w:r>
            </w:del>
          </w:p>
        </w:tc>
      </w:tr>
      <w:tr w:rsidR="004F3F83" w:rsidRPr="00722AD6" w:rsidDel="00604386" w14:paraId="31AAFBAC" w14:textId="648C686E" w:rsidTr="00E45BA8">
        <w:trPr>
          <w:del w:id="93" w:author="Irvika LEDAGA" w:date="2026-01-14T16:50:00Z"/>
        </w:trPr>
        <w:tc>
          <w:tcPr>
            <w:tcW w:w="1424" w:type="dxa"/>
            <w:vAlign w:val="center"/>
          </w:tcPr>
          <w:p w14:paraId="15F9B4CF" w14:textId="2FE3BC01" w:rsidR="004F3F83" w:rsidRPr="00722AD6" w:rsidDel="00604386" w:rsidRDefault="004F3F83" w:rsidP="00AB12D7">
            <w:pPr>
              <w:pStyle w:val="v"/>
              <w:widowControl w:val="0"/>
              <w:spacing w:before="60" w:after="60"/>
              <w:ind w:left="0" w:firstLine="0"/>
              <w:jc w:val="center"/>
              <w:rPr>
                <w:del w:id="94" w:author="Irvika LEDAGA" w:date="2026-01-14T16:50:00Z"/>
                <w:rFonts w:asciiTheme="minorHAnsi" w:hAnsiTheme="minorHAnsi" w:cstheme="minorHAnsi"/>
                <w:szCs w:val="22"/>
              </w:rPr>
            </w:pPr>
            <w:del w:id="95" w:author="Irvika LEDAGA" w:date="2026-01-14T16:50:00Z">
              <w:r w:rsidRPr="00722AD6" w:rsidDel="00604386">
                <w:rPr>
                  <w:rFonts w:asciiTheme="minorHAnsi" w:hAnsiTheme="minorHAnsi" w:cstheme="minorHAnsi"/>
                  <w:szCs w:val="22"/>
                  <w:lang w:val="en"/>
                </w:rPr>
                <w:delText>P1</w:delText>
              </w:r>
            </w:del>
          </w:p>
        </w:tc>
        <w:tc>
          <w:tcPr>
            <w:tcW w:w="4961" w:type="dxa"/>
            <w:vAlign w:val="center"/>
          </w:tcPr>
          <w:p w14:paraId="279A32A1" w14:textId="5AB62C17" w:rsidR="004F3F83" w:rsidRPr="00722AD6" w:rsidDel="00604386" w:rsidRDefault="006A6224" w:rsidP="006A6224">
            <w:pPr>
              <w:pStyle w:val="v"/>
              <w:widowControl w:val="0"/>
              <w:spacing w:before="60" w:after="60"/>
              <w:ind w:left="0" w:firstLine="0"/>
              <w:jc w:val="center"/>
              <w:rPr>
                <w:del w:id="96" w:author="Irvika LEDAGA" w:date="2026-01-14T16:50:00Z"/>
                <w:rFonts w:asciiTheme="minorHAnsi" w:hAnsiTheme="minorHAnsi" w:cstheme="minorHAnsi"/>
                <w:szCs w:val="22"/>
                <w:highlight w:val="yellow"/>
                <w:lang w:val="en-GB"/>
              </w:rPr>
            </w:pPr>
            <w:del w:id="97" w:author="Irvika LEDAGA" w:date="2026-01-14T16:50:00Z">
              <w:r w:rsidRPr="00722AD6" w:rsidDel="00604386">
                <w:rPr>
                  <w:rFonts w:asciiTheme="minorHAnsi" w:hAnsiTheme="minorHAnsi" w:cstheme="minorHAnsi"/>
                  <w:szCs w:val="22"/>
                  <w:highlight w:val="yellow"/>
                  <w:lang w:val="en"/>
                </w:rPr>
                <w:delText>[Fixed price][Max. amount of purchase order items]</w:delText>
              </w:r>
            </w:del>
          </w:p>
        </w:tc>
        <w:tc>
          <w:tcPr>
            <w:tcW w:w="2835" w:type="dxa"/>
            <w:vAlign w:val="center"/>
          </w:tcPr>
          <w:p w14:paraId="619524A0" w14:textId="680009FF" w:rsidR="004F3F83" w:rsidRPr="00722AD6" w:rsidDel="00604386" w:rsidRDefault="004F3F83" w:rsidP="004F3F83">
            <w:pPr>
              <w:pStyle w:val="v"/>
              <w:widowControl w:val="0"/>
              <w:spacing w:before="60" w:after="60"/>
              <w:ind w:left="0" w:firstLine="0"/>
              <w:jc w:val="right"/>
              <w:rPr>
                <w:del w:id="98" w:author="Irvika LEDAGA" w:date="2026-01-14T16:50:00Z"/>
                <w:rFonts w:asciiTheme="minorHAnsi" w:hAnsiTheme="minorHAnsi" w:cstheme="minorHAnsi"/>
                <w:szCs w:val="22"/>
                <w:highlight w:val="yellow"/>
              </w:rPr>
            </w:pPr>
            <w:del w:id="99" w:author="Irvika LEDAGA" w:date="2026-01-14T16:50:00Z">
              <w:r w:rsidRPr="00722AD6" w:rsidDel="00604386">
                <w:rPr>
                  <w:rFonts w:asciiTheme="minorHAnsi" w:hAnsiTheme="minorHAnsi" w:cstheme="minorHAnsi"/>
                  <w:szCs w:val="22"/>
                  <w:highlight w:val="yellow"/>
                  <w:lang w:val="en"/>
                </w:rPr>
                <w:delText>€ exc. VAT.</w:delText>
              </w:r>
            </w:del>
          </w:p>
        </w:tc>
      </w:tr>
      <w:tr w:rsidR="00EC08C6" w:rsidRPr="00722AD6" w:rsidDel="00604386" w14:paraId="61CD5265" w14:textId="347116D1" w:rsidTr="00E45BA8">
        <w:trPr>
          <w:del w:id="100" w:author="Irvika LEDAGA" w:date="2026-01-14T16:50:00Z"/>
        </w:trPr>
        <w:tc>
          <w:tcPr>
            <w:tcW w:w="1424" w:type="dxa"/>
            <w:vAlign w:val="center"/>
          </w:tcPr>
          <w:p w14:paraId="0785BE65" w14:textId="06BB6201" w:rsidR="00EC08C6" w:rsidRPr="00722AD6" w:rsidDel="00604386" w:rsidRDefault="00EC08C6" w:rsidP="00EC08C6">
            <w:pPr>
              <w:pStyle w:val="v"/>
              <w:widowControl w:val="0"/>
              <w:spacing w:before="60" w:after="60"/>
              <w:ind w:left="0" w:firstLine="0"/>
              <w:jc w:val="center"/>
              <w:rPr>
                <w:del w:id="101" w:author="Irvika LEDAGA" w:date="2026-01-14T16:50:00Z"/>
                <w:rFonts w:asciiTheme="minorHAnsi" w:hAnsiTheme="minorHAnsi" w:cstheme="minorHAnsi"/>
                <w:szCs w:val="22"/>
              </w:rPr>
            </w:pPr>
            <w:del w:id="102" w:author="Irvika LEDAGA" w:date="2026-01-14T16:50:00Z">
              <w:r w:rsidRPr="00722AD6" w:rsidDel="00604386">
                <w:rPr>
                  <w:rFonts w:asciiTheme="minorHAnsi" w:hAnsiTheme="minorHAnsi" w:cstheme="minorHAnsi"/>
                  <w:szCs w:val="22"/>
                  <w:lang w:val="en"/>
                </w:rPr>
                <w:delText>P2</w:delText>
              </w:r>
            </w:del>
          </w:p>
        </w:tc>
        <w:tc>
          <w:tcPr>
            <w:tcW w:w="4961" w:type="dxa"/>
          </w:tcPr>
          <w:p w14:paraId="30E5D20E" w14:textId="7E95A20F" w:rsidR="00EC08C6" w:rsidRPr="00722AD6" w:rsidDel="00604386" w:rsidRDefault="00EC08C6" w:rsidP="00EC08C6">
            <w:pPr>
              <w:pStyle w:val="v"/>
              <w:widowControl w:val="0"/>
              <w:spacing w:before="60" w:after="60"/>
              <w:ind w:left="0" w:firstLine="0"/>
              <w:jc w:val="center"/>
              <w:rPr>
                <w:del w:id="103" w:author="Irvika LEDAGA" w:date="2026-01-14T16:50:00Z"/>
                <w:rFonts w:asciiTheme="minorHAnsi" w:hAnsiTheme="minorHAnsi" w:cstheme="minorHAnsi"/>
                <w:szCs w:val="22"/>
                <w:highlight w:val="yellow"/>
                <w:lang w:val="en-GB"/>
              </w:rPr>
            </w:pPr>
            <w:del w:id="104" w:author="Irvika LEDAGA" w:date="2026-01-14T16:50:00Z">
              <w:r w:rsidRPr="00722AD6" w:rsidDel="00604386">
                <w:rPr>
                  <w:rFonts w:asciiTheme="minorHAnsi" w:hAnsiTheme="minorHAnsi" w:cstheme="minorHAnsi"/>
                  <w:szCs w:val="22"/>
                  <w:highlight w:val="yellow"/>
                  <w:lang w:val="en"/>
                </w:rPr>
                <w:delText>[Fixed price][Max. amount of purchase order items]</w:delText>
              </w:r>
            </w:del>
          </w:p>
        </w:tc>
        <w:tc>
          <w:tcPr>
            <w:tcW w:w="2835" w:type="dxa"/>
            <w:vAlign w:val="center"/>
          </w:tcPr>
          <w:p w14:paraId="7BB820C0" w14:textId="6A936AB2" w:rsidR="00EC08C6" w:rsidRPr="00722AD6" w:rsidDel="00604386" w:rsidRDefault="00EC08C6" w:rsidP="00EC08C6">
            <w:pPr>
              <w:pStyle w:val="v"/>
              <w:widowControl w:val="0"/>
              <w:spacing w:before="60" w:after="60"/>
              <w:ind w:left="0" w:firstLine="0"/>
              <w:jc w:val="right"/>
              <w:rPr>
                <w:del w:id="105" w:author="Irvika LEDAGA" w:date="2026-01-14T16:50:00Z"/>
                <w:rFonts w:asciiTheme="minorHAnsi" w:hAnsiTheme="minorHAnsi" w:cstheme="minorHAnsi"/>
                <w:szCs w:val="22"/>
                <w:highlight w:val="yellow"/>
              </w:rPr>
            </w:pPr>
            <w:del w:id="106" w:author="Irvika LEDAGA" w:date="2026-01-14T16:50:00Z">
              <w:r w:rsidRPr="00722AD6" w:rsidDel="00604386">
                <w:rPr>
                  <w:rFonts w:asciiTheme="minorHAnsi" w:hAnsiTheme="minorHAnsi" w:cstheme="minorHAnsi"/>
                  <w:szCs w:val="22"/>
                  <w:highlight w:val="yellow"/>
                  <w:lang w:val="en"/>
                </w:rPr>
                <w:delText>€ exc. VAT.</w:delText>
              </w:r>
            </w:del>
          </w:p>
        </w:tc>
      </w:tr>
      <w:tr w:rsidR="00EC08C6" w:rsidRPr="00722AD6" w:rsidDel="00604386" w14:paraId="7A26C3FF" w14:textId="7307B34C" w:rsidTr="00E45BA8">
        <w:trPr>
          <w:del w:id="107" w:author="Irvika LEDAGA" w:date="2026-01-14T16:50:00Z"/>
        </w:trPr>
        <w:tc>
          <w:tcPr>
            <w:tcW w:w="1424" w:type="dxa"/>
            <w:vAlign w:val="center"/>
          </w:tcPr>
          <w:p w14:paraId="1CDED538" w14:textId="19A37847" w:rsidR="00EC08C6" w:rsidRPr="00722AD6" w:rsidDel="00604386" w:rsidRDefault="00EC08C6" w:rsidP="00EC08C6">
            <w:pPr>
              <w:pStyle w:val="v"/>
              <w:widowControl w:val="0"/>
              <w:spacing w:before="60" w:after="60"/>
              <w:ind w:left="0" w:firstLine="0"/>
              <w:jc w:val="center"/>
              <w:rPr>
                <w:del w:id="108" w:author="Irvika LEDAGA" w:date="2026-01-14T16:50:00Z"/>
                <w:rFonts w:asciiTheme="minorHAnsi" w:hAnsiTheme="minorHAnsi" w:cstheme="minorHAnsi"/>
                <w:szCs w:val="22"/>
                <w:highlight w:val="yellow"/>
              </w:rPr>
            </w:pPr>
            <w:del w:id="109" w:author="Irvika LEDAGA" w:date="2026-01-14T16:50:00Z">
              <w:r w:rsidRPr="00722AD6" w:rsidDel="00604386">
                <w:rPr>
                  <w:rFonts w:asciiTheme="minorHAnsi" w:hAnsiTheme="minorHAnsi" w:cstheme="minorHAnsi"/>
                  <w:szCs w:val="22"/>
                  <w:highlight w:val="yellow"/>
                  <w:lang w:val="en"/>
                </w:rPr>
                <w:delText>Etc.</w:delText>
              </w:r>
            </w:del>
          </w:p>
        </w:tc>
        <w:tc>
          <w:tcPr>
            <w:tcW w:w="4961" w:type="dxa"/>
          </w:tcPr>
          <w:p w14:paraId="2BA687BB" w14:textId="45A8D67E" w:rsidR="00EC08C6" w:rsidRPr="00722AD6" w:rsidDel="00604386" w:rsidRDefault="00EC08C6" w:rsidP="00EC08C6">
            <w:pPr>
              <w:pStyle w:val="v"/>
              <w:widowControl w:val="0"/>
              <w:spacing w:before="60" w:after="60"/>
              <w:ind w:left="0" w:firstLine="0"/>
              <w:jc w:val="center"/>
              <w:rPr>
                <w:del w:id="110" w:author="Irvika LEDAGA" w:date="2026-01-14T16:50:00Z"/>
                <w:rFonts w:asciiTheme="minorHAnsi" w:hAnsiTheme="minorHAnsi" w:cstheme="minorHAnsi"/>
                <w:szCs w:val="22"/>
                <w:highlight w:val="yellow"/>
                <w:lang w:val="en-GB"/>
              </w:rPr>
            </w:pPr>
            <w:del w:id="111" w:author="Irvika LEDAGA" w:date="2026-01-14T16:50:00Z">
              <w:r w:rsidRPr="00722AD6" w:rsidDel="00604386">
                <w:rPr>
                  <w:rFonts w:asciiTheme="minorHAnsi" w:hAnsiTheme="minorHAnsi" w:cstheme="minorHAnsi"/>
                  <w:szCs w:val="22"/>
                  <w:highlight w:val="yellow"/>
                  <w:lang w:val="en"/>
                </w:rPr>
                <w:delText>[Fixed price][Max. amount of purchase order items]</w:delText>
              </w:r>
            </w:del>
          </w:p>
        </w:tc>
        <w:tc>
          <w:tcPr>
            <w:tcW w:w="2835" w:type="dxa"/>
            <w:vAlign w:val="center"/>
          </w:tcPr>
          <w:p w14:paraId="2EB1E83A" w14:textId="2D460A59" w:rsidR="00EC08C6" w:rsidRPr="00722AD6" w:rsidDel="00604386" w:rsidRDefault="00EC08C6" w:rsidP="00EC08C6">
            <w:pPr>
              <w:pStyle w:val="v"/>
              <w:widowControl w:val="0"/>
              <w:spacing w:before="60" w:after="60"/>
              <w:ind w:left="0" w:firstLine="0"/>
              <w:jc w:val="right"/>
              <w:rPr>
                <w:del w:id="112" w:author="Irvika LEDAGA" w:date="2026-01-14T16:50:00Z"/>
                <w:rFonts w:asciiTheme="minorHAnsi" w:hAnsiTheme="minorHAnsi" w:cstheme="minorHAnsi"/>
                <w:szCs w:val="22"/>
                <w:highlight w:val="yellow"/>
              </w:rPr>
            </w:pPr>
            <w:del w:id="113" w:author="Irvika LEDAGA" w:date="2026-01-14T16:50:00Z">
              <w:r w:rsidRPr="00722AD6" w:rsidDel="00604386">
                <w:rPr>
                  <w:rFonts w:asciiTheme="minorHAnsi" w:hAnsiTheme="minorHAnsi" w:cstheme="minorHAnsi"/>
                  <w:szCs w:val="22"/>
                  <w:highlight w:val="yellow"/>
                  <w:lang w:val="en"/>
                </w:rPr>
                <w:delText>€ exc. VAT.</w:delText>
              </w:r>
            </w:del>
          </w:p>
        </w:tc>
      </w:tr>
      <w:tr w:rsidR="00F10406" w:rsidRPr="00722AD6" w:rsidDel="00604386" w14:paraId="1820DAA7" w14:textId="2CFF62AA" w:rsidTr="006A6224">
        <w:trPr>
          <w:del w:id="114" w:author="Irvika LEDAGA" w:date="2026-01-14T16:50:00Z"/>
        </w:trPr>
        <w:tc>
          <w:tcPr>
            <w:tcW w:w="9220" w:type="dxa"/>
            <w:gridSpan w:val="3"/>
            <w:vAlign w:val="center"/>
          </w:tcPr>
          <w:p w14:paraId="3C3A000E" w14:textId="1EA4A29F" w:rsidR="00F10406" w:rsidRPr="00722AD6" w:rsidDel="00604386" w:rsidRDefault="00F10406" w:rsidP="00EF1BFA">
            <w:pPr>
              <w:pStyle w:val="v"/>
              <w:widowControl w:val="0"/>
              <w:spacing w:before="60" w:after="60"/>
              <w:ind w:left="0" w:firstLine="0"/>
              <w:jc w:val="left"/>
              <w:rPr>
                <w:del w:id="115" w:author="Irvika LEDAGA" w:date="2026-01-14T16:50:00Z"/>
                <w:rFonts w:asciiTheme="minorHAnsi" w:hAnsiTheme="minorHAnsi" w:cstheme="minorHAnsi"/>
                <w:b/>
                <w:smallCaps/>
                <w:szCs w:val="22"/>
                <w:highlight w:val="yellow"/>
              </w:rPr>
            </w:pPr>
            <w:del w:id="116" w:author="Irvika LEDAGA" w:date="2026-01-14T16:50:00Z">
              <w:r w:rsidRPr="00722AD6" w:rsidDel="00604386">
                <w:rPr>
                  <w:rFonts w:asciiTheme="minorHAnsi" w:hAnsiTheme="minorHAnsi" w:cstheme="minorHAnsi"/>
                  <w:b/>
                  <w:bCs/>
                  <w:smallCaps/>
                  <w:szCs w:val="22"/>
                  <w:highlight w:val="yellow"/>
                  <w:lang w:val="en"/>
                </w:rPr>
                <w:delText>Optional tranche 1</w:delText>
              </w:r>
            </w:del>
          </w:p>
        </w:tc>
      </w:tr>
      <w:tr w:rsidR="00EC08C6" w:rsidRPr="00722AD6" w:rsidDel="00604386" w14:paraId="3D8769A2" w14:textId="2C1BA3BB" w:rsidTr="00E45BA8">
        <w:trPr>
          <w:del w:id="117" w:author="Irvika LEDAGA" w:date="2026-01-14T16:50:00Z"/>
        </w:trPr>
        <w:tc>
          <w:tcPr>
            <w:tcW w:w="1424" w:type="dxa"/>
            <w:vAlign w:val="center"/>
          </w:tcPr>
          <w:p w14:paraId="3F70E9AC" w14:textId="21DECAB1" w:rsidR="00EC08C6" w:rsidRPr="00722AD6" w:rsidDel="00604386" w:rsidRDefault="00EC08C6" w:rsidP="00EC08C6">
            <w:pPr>
              <w:pStyle w:val="v"/>
              <w:widowControl w:val="0"/>
              <w:spacing w:before="60" w:after="60"/>
              <w:ind w:left="0" w:firstLine="0"/>
              <w:jc w:val="center"/>
              <w:rPr>
                <w:del w:id="118" w:author="Irvika LEDAGA" w:date="2026-01-14T16:50:00Z"/>
                <w:rFonts w:asciiTheme="minorHAnsi" w:hAnsiTheme="minorHAnsi" w:cstheme="minorHAnsi"/>
                <w:szCs w:val="22"/>
              </w:rPr>
            </w:pPr>
            <w:del w:id="119" w:author="Irvika LEDAGA" w:date="2026-01-14T16:50:00Z">
              <w:r w:rsidRPr="00722AD6" w:rsidDel="00604386">
                <w:rPr>
                  <w:rFonts w:asciiTheme="minorHAnsi" w:hAnsiTheme="minorHAnsi" w:cstheme="minorHAnsi"/>
                  <w:szCs w:val="22"/>
                  <w:lang w:val="en"/>
                </w:rPr>
                <w:delText>P3</w:delText>
              </w:r>
            </w:del>
          </w:p>
        </w:tc>
        <w:tc>
          <w:tcPr>
            <w:tcW w:w="4961" w:type="dxa"/>
          </w:tcPr>
          <w:p w14:paraId="69C13D61" w14:textId="19023883" w:rsidR="00EC08C6" w:rsidRPr="00722AD6" w:rsidDel="00604386" w:rsidRDefault="00EC08C6" w:rsidP="00EC08C6">
            <w:pPr>
              <w:pStyle w:val="v"/>
              <w:widowControl w:val="0"/>
              <w:spacing w:before="60" w:after="60"/>
              <w:ind w:left="0" w:firstLine="0"/>
              <w:jc w:val="center"/>
              <w:rPr>
                <w:del w:id="120" w:author="Irvika LEDAGA" w:date="2026-01-14T16:50:00Z"/>
                <w:rFonts w:asciiTheme="minorHAnsi" w:hAnsiTheme="minorHAnsi" w:cstheme="minorHAnsi"/>
                <w:szCs w:val="22"/>
                <w:highlight w:val="yellow"/>
                <w:lang w:val="en-GB"/>
              </w:rPr>
            </w:pPr>
            <w:del w:id="121" w:author="Irvika LEDAGA" w:date="2026-01-14T16:50:00Z">
              <w:r w:rsidRPr="00722AD6" w:rsidDel="00604386">
                <w:rPr>
                  <w:rFonts w:asciiTheme="minorHAnsi" w:hAnsiTheme="minorHAnsi" w:cstheme="minorHAnsi"/>
                  <w:szCs w:val="22"/>
                  <w:highlight w:val="yellow"/>
                  <w:lang w:val="en"/>
                </w:rPr>
                <w:delText>[Fixed price][Max. amount of purchase order items]</w:delText>
              </w:r>
            </w:del>
          </w:p>
        </w:tc>
        <w:tc>
          <w:tcPr>
            <w:tcW w:w="2835" w:type="dxa"/>
            <w:vAlign w:val="center"/>
          </w:tcPr>
          <w:p w14:paraId="355CA089" w14:textId="530619E1" w:rsidR="00EC08C6" w:rsidRPr="00722AD6" w:rsidDel="00604386" w:rsidRDefault="00EC08C6" w:rsidP="00EC08C6">
            <w:pPr>
              <w:pStyle w:val="v"/>
              <w:widowControl w:val="0"/>
              <w:spacing w:before="60" w:after="60"/>
              <w:ind w:left="0" w:firstLine="0"/>
              <w:jc w:val="right"/>
              <w:rPr>
                <w:del w:id="122" w:author="Irvika LEDAGA" w:date="2026-01-14T16:50:00Z"/>
                <w:rFonts w:asciiTheme="minorHAnsi" w:hAnsiTheme="minorHAnsi" w:cstheme="minorHAnsi"/>
                <w:szCs w:val="22"/>
                <w:highlight w:val="yellow"/>
              </w:rPr>
            </w:pPr>
            <w:del w:id="123" w:author="Irvika LEDAGA" w:date="2026-01-14T16:50:00Z">
              <w:r w:rsidRPr="00722AD6" w:rsidDel="00604386">
                <w:rPr>
                  <w:rFonts w:asciiTheme="minorHAnsi" w:hAnsiTheme="minorHAnsi" w:cstheme="minorHAnsi"/>
                  <w:szCs w:val="22"/>
                  <w:highlight w:val="yellow"/>
                  <w:lang w:val="en"/>
                </w:rPr>
                <w:delText>€ exc. VAT.</w:delText>
              </w:r>
            </w:del>
          </w:p>
        </w:tc>
      </w:tr>
      <w:tr w:rsidR="00EC08C6" w:rsidRPr="00722AD6" w:rsidDel="00604386" w14:paraId="398DACFB" w14:textId="37A54B30" w:rsidTr="00E45BA8">
        <w:trPr>
          <w:del w:id="124" w:author="Irvika LEDAGA" w:date="2026-01-14T16:50:00Z"/>
        </w:trPr>
        <w:tc>
          <w:tcPr>
            <w:tcW w:w="1424" w:type="dxa"/>
            <w:vAlign w:val="center"/>
          </w:tcPr>
          <w:p w14:paraId="0EEC38BB" w14:textId="2F7DE33C" w:rsidR="00EC08C6" w:rsidRPr="00722AD6" w:rsidDel="00604386" w:rsidRDefault="00EC08C6" w:rsidP="00EC08C6">
            <w:pPr>
              <w:pStyle w:val="v"/>
              <w:widowControl w:val="0"/>
              <w:spacing w:before="60" w:after="60"/>
              <w:ind w:left="0" w:firstLine="0"/>
              <w:jc w:val="center"/>
              <w:rPr>
                <w:del w:id="125" w:author="Irvika LEDAGA" w:date="2026-01-14T16:50:00Z"/>
                <w:rFonts w:asciiTheme="minorHAnsi" w:hAnsiTheme="minorHAnsi" w:cstheme="minorHAnsi"/>
                <w:szCs w:val="22"/>
                <w:highlight w:val="yellow"/>
              </w:rPr>
            </w:pPr>
            <w:del w:id="126" w:author="Irvika LEDAGA" w:date="2026-01-14T16:50:00Z">
              <w:r w:rsidRPr="00722AD6" w:rsidDel="00604386">
                <w:rPr>
                  <w:rFonts w:asciiTheme="minorHAnsi" w:hAnsiTheme="minorHAnsi" w:cstheme="minorHAnsi"/>
                  <w:szCs w:val="22"/>
                  <w:highlight w:val="yellow"/>
                  <w:lang w:val="en"/>
                </w:rPr>
                <w:delText>Etc.</w:delText>
              </w:r>
            </w:del>
          </w:p>
        </w:tc>
        <w:tc>
          <w:tcPr>
            <w:tcW w:w="4961" w:type="dxa"/>
          </w:tcPr>
          <w:p w14:paraId="17491F59" w14:textId="438CE181" w:rsidR="00EC08C6" w:rsidRPr="00722AD6" w:rsidDel="00604386" w:rsidRDefault="00EC08C6" w:rsidP="00EC08C6">
            <w:pPr>
              <w:pStyle w:val="v"/>
              <w:widowControl w:val="0"/>
              <w:spacing w:before="60" w:after="60"/>
              <w:ind w:left="0" w:firstLine="0"/>
              <w:jc w:val="center"/>
              <w:rPr>
                <w:del w:id="127" w:author="Irvika LEDAGA" w:date="2026-01-14T16:50:00Z"/>
                <w:rFonts w:asciiTheme="minorHAnsi" w:hAnsiTheme="minorHAnsi" w:cstheme="minorHAnsi"/>
                <w:szCs w:val="22"/>
                <w:highlight w:val="yellow"/>
                <w:lang w:val="en-GB"/>
              </w:rPr>
            </w:pPr>
            <w:del w:id="128" w:author="Irvika LEDAGA" w:date="2026-01-14T16:50:00Z">
              <w:r w:rsidRPr="00722AD6" w:rsidDel="00604386">
                <w:rPr>
                  <w:rFonts w:asciiTheme="minorHAnsi" w:hAnsiTheme="minorHAnsi" w:cstheme="minorHAnsi"/>
                  <w:szCs w:val="22"/>
                  <w:highlight w:val="yellow"/>
                  <w:lang w:val="en"/>
                </w:rPr>
                <w:delText>[Fixed price][Max. amount of purchase order items]</w:delText>
              </w:r>
            </w:del>
          </w:p>
        </w:tc>
        <w:tc>
          <w:tcPr>
            <w:tcW w:w="2835" w:type="dxa"/>
            <w:vAlign w:val="center"/>
          </w:tcPr>
          <w:p w14:paraId="6B4462C2" w14:textId="5A48D878" w:rsidR="00EC08C6" w:rsidRPr="00722AD6" w:rsidDel="00604386" w:rsidRDefault="00EC08C6" w:rsidP="00EC08C6">
            <w:pPr>
              <w:pStyle w:val="v"/>
              <w:widowControl w:val="0"/>
              <w:spacing w:before="60" w:after="60"/>
              <w:ind w:left="0" w:firstLine="0"/>
              <w:jc w:val="right"/>
              <w:rPr>
                <w:del w:id="129" w:author="Irvika LEDAGA" w:date="2026-01-14T16:50:00Z"/>
                <w:rFonts w:asciiTheme="minorHAnsi" w:hAnsiTheme="minorHAnsi" w:cstheme="minorHAnsi"/>
                <w:szCs w:val="22"/>
                <w:highlight w:val="yellow"/>
              </w:rPr>
            </w:pPr>
            <w:del w:id="130" w:author="Irvika LEDAGA" w:date="2026-01-14T16:50:00Z">
              <w:r w:rsidRPr="00722AD6" w:rsidDel="00604386">
                <w:rPr>
                  <w:rFonts w:asciiTheme="minorHAnsi" w:hAnsiTheme="minorHAnsi" w:cstheme="minorHAnsi"/>
                  <w:szCs w:val="22"/>
                  <w:highlight w:val="yellow"/>
                  <w:lang w:val="en"/>
                </w:rPr>
                <w:delText>€ exc. VAT.</w:delText>
              </w:r>
            </w:del>
          </w:p>
        </w:tc>
      </w:tr>
      <w:tr w:rsidR="00F10406" w:rsidRPr="00722AD6" w:rsidDel="00604386" w14:paraId="137C1EED" w14:textId="347210B0" w:rsidTr="006A6224">
        <w:trPr>
          <w:del w:id="131" w:author="Irvika LEDAGA" w:date="2026-01-14T16:50:00Z"/>
        </w:trPr>
        <w:tc>
          <w:tcPr>
            <w:tcW w:w="9220" w:type="dxa"/>
            <w:gridSpan w:val="3"/>
            <w:vAlign w:val="center"/>
          </w:tcPr>
          <w:p w14:paraId="0B31E072" w14:textId="1559E34F" w:rsidR="00F10406" w:rsidRPr="00722AD6" w:rsidDel="00604386" w:rsidRDefault="00F10406" w:rsidP="00D81264">
            <w:pPr>
              <w:pStyle w:val="v"/>
              <w:widowControl w:val="0"/>
              <w:spacing w:before="60" w:after="60"/>
              <w:ind w:left="0" w:firstLine="0"/>
              <w:jc w:val="left"/>
              <w:rPr>
                <w:del w:id="132" w:author="Irvika LEDAGA" w:date="2026-01-14T16:50:00Z"/>
                <w:rFonts w:asciiTheme="minorHAnsi" w:hAnsiTheme="minorHAnsi" w:cstheme="minorHAnsi"/>
                <w:b/>
                <w:smallCaps/>
                <w:szCs w:val="22"/>
                <w:highlight w:val="yellow"/>
              </w:rPr>
            </w:pPr>
            <w:del w:id="133" w:author="Irvika LEDAGA" w:date="2026-01-14T16:50:00Z">
              <w:r w:rsidRPr="00722AD6" w:rsidDel="00604386">
                <w:rPr>
                  <w:rFonts w:asciiTheme="minorHAnsi" w:hAnsiTheme="minorHAnsi" w:cstheme="minorHAnsi"/>
                  <w:b/>
                  <w:bCs/>
                  <w:smallCaps/>
                  <w:szCs w:val="22"/>
                  <w:highlight w:val="yellow"/>
                  <w:lang w:val="en"/>
                </w:rPr>
                <w:delText>Optional tranche Etc.</w:delText>
              </w:r>
            </w:del>
          </w:p>
        </w:tc>
      </w:tr>
      <w:tr w:rsidR="00AB12D7" w:rsidRPr="00722AD6" w:rsidDel="00604386" w14:paraId="7A1588D5" w14:textId="52D3FC2E" w:rsidTr="00E45BA8">
        <w:trPr>
          <w:del w:id="134" w:author="Irvika LEDAGA" w:date="2026-01-14T16:50:00Z"/>
        </w:trPr>
        <w:tc>
          <w:tcPr>
            <w:tcW w:w="1424" w:type="dxa"/>
            <w:vAlign w:val="center"/>
          </w:tcPr>
          <w:p w14:paraId="1BBB35B4" w14:textId="1AB85193" w:rsidR="00AB12D7" w:rsidRPr="00722AD6" w:rsidDel="00604386" w:rsidRDefault="00AB12D7" w:rsidP="00AB12D7">
            <w:pPr>
              <w:pStyle w:val="v"/>
              <w:widowControl w:val="0"/>
              <w:spacing w:before="60" w:after="60"/>
              <w:ind w:left="0" w:firstLine="0"/>
              <w:jc w:val="center"/>
              <w:rPr>
                <w:del w:id="135" w:author="Irvika LEDAGA" w:date="2026-01-14T16:50:00Z"/>
                <w:rFonts w:asciiTheme="minorHAnsi" w:hAnsiTheme="minorHAnsi" w:cstheme="minorHAnsi"/>
                <w:szCs w:val="22"/>
                <w:highlight w:val="yellow"/>
              </w:rPr>
            </w:pPr>
            <w:del w:id="136" w:author="Irvika LEDAGA" w:date="2026-01-14T16:50:00Z">
              <w:r w:rsidRPr="00722AD6" w:rsidDel="00604386">
                <w:rPr>
                  <w:rFonts w:asciiTheme="minorHAnsi" w:hAnsiTheme="minorHAnsi" w:cstheme="minorHAnsi"/>
                  <w:szCs w:val="22"/>
                  <w:highlight w:val="yellow"/>
                  <w:lang w:val="en"/>
                </w:rPr>
                <w:delText>Etc.</w:delText>
              </w:r>
            </w:del>
          </w:p>
        </w:tc>
        <w:tc>
          <w:tcPr>
            <w:tcW w:w="4961" w:type="dxa"/>
            <w:vAlign w:val="center"/>
          </w:tcPr>
          <w:p w14:paraId="7807F86E" w14:textId="200E84D2" w:rsidR="00AB12D7" w:rsidRPr="00722AD6" w:rsidDel="00604386" w:rsidRDefault="00EC08C6" w:rsidP="00EF1BFA">
            <w:pPr>
              <w:pStyle w:val="v"/>
              <w:widowControl w:val="0"/>
              <w:spacing w:before="60" w:after="60"/>
              <w:ind w:left="0" w:firstLine="0"/>
              <w:jc w:val="center"/>
              <w:rPr>
                <w:del w:id="137" w:author="Irvika LEDAGA" w:date="2026-01-14T16:50:00Z"/>
                <w:rFonts w:asciiTheme="minorHAnsi" w:hAnsiTheme="minorHAnsi" w:cstheme="minorHAnsi"/>
                <w:szCs w:val="22"/>
                <w:highlight w:val="yellow"/>
                <w:lang w:val="en-GB"/>
              </w:rPr>
            </w:pPr>
            <w:del w:id="138" w:author="Irvika LEDAGA" w:date="2026-01-14T16:50:00Z">
              <w:r w:rsidRPr="00722AD6" w:rsidDel="00604386">
                <w:rPr>
                  <w:rFonts w:asciiTheme="minorHAnsi" w:hAnsiTheme="minorHAnsi" w:cstheme="minorHAnsi"/>
                  <w:szCs w:val="22"/>
                  <w:highlight w:val="yellow"/>
                  <w:lang w:val="en"/>
                </w:rPr>
                <w:delText>[Fixed price][Max. amount of purchase order items]</w:delText>
              </w:r>
            </w:del>
          </w:p>
        </w:tc>
        <w:tc>
          <w:tcPr>
            <w:tcW w:w="2835" w:type="dxa"/>
            <w:vAlign w:val="center"/>
          </w:tcPr>
          <w:p w14:paraId="64D27D15" w14:textId="6A12159C" w:rsidR="00AB12D7" w:rsidRPr="00722AD6" w:rsidDel="00604386" w:rsidRDefault="00AB12D7" w:rsidP="00EF1BFA">
            <w:pPr>
              <w:pStyle w:val="v"/>
              <w:widowControl w:val="0"/>
              <w:spacing w:before="60" w:after="60"/>
              <w:ind w:left="0" w:firstLine="0"/>
              <w:jc w:val="right"/>
              <w:rPr>
                <w:del w:id="139" w:author="Irvika LEDAGA" w:date="2026-01-14T16:50:00Z"/>
                <w:rFonts w:asciiTheme="minorHAnsi" w:hAnsiTheme="minorHAnsi" w:cstheme="minorHAnsi"/>
                <w:szCs w:val="22"/>
                <w:highlight w:val="yellow"/>
              </w:rPr>
            </w:pPr>
            <w:del w:id="140" w:author="Irvika LEDAGA" w:date="2026-01-14T16:50:00Z">
              <w:r w:rsidRPr="00722AD6" w:rsidDel="00604386">
                <w:rPr>
                  <w:rFonts w:asciiTheme="minorHAnsi" w:hAnsiTheme="minorHAnsi" w:cstheme="minorHAnsi"/>
                  <w:szCs w:val="22"/>
                  <w:highlight w:val="yellow"/>
                  <w:lang w:val="en"/>
                </w:rPr>
                <w:delText>€ exc. VAT.</w:delText>
              </w:r>
            </w:del>
          </w:p>
        </w:tc>
      </w:tr>
      <w:tr w:rsidR="00F10406" w:rsidRPr="00722AD6" w:rsidDel="00604386" w14:paraId="7FCF23DA" w14:textId="406B0688" w:rsidTr="00E45BA8">
        <w:trPr>
          <w:del w:id="141" w:author="Irvika LEDAGA" w:date="2026-01-14T16:50:00Z"/>
        </w:trPr>
        <w:tc>
          <w:tcPr>
            <w:tcW w:w="1424" w:type="dxa"/>
            <w:tcBorders>
              <w:left w:val="nil"/>
              <w:right w:val="nil"/>
            </w:tcBorders>
            <w:vAlign w:val="center"/>
          </w:tcPr>
          <w:p w14:paraId="272F5D66" w14:textId="297E49E1" w:rsidR="00F10406" w:rsidRPr="00722AD6" w:rsidDel="00604386" w:rsidRDefault="00F10406" w:rsidP="00EF1BFA">
            <w:pPr>
              <w:pStyle w:val="v"/>
              <w:widowControl w:val="0"/>
              <w:spacing w:before="60" w:after="60"/>
              <w:ind w:left="0" w:firstLine="0"/>
              <w:jc w:val="left"/>
              <w:rPr>
                <w:del w:id="142" w:author="Irvika LEDAGA" w:date="2026-01-14T16:50:00Z"/>
                <w:rFonts w:asciiTheme="minorHAnsi" w:hAnsiTheme="minorHAnsi" w:cstheme="minorHAnsi"/>
                <w:szCs w:val="22"/>
                <w:highlight w:val="yellow"/>
              </w:rPr>
            </w:pPr>
          </w:p>
        </w:tc>
        <w:tc>
          <w:tcPr>
            <w:tcW w:w="4961" w:type="dxa"/>
            <w:tcBorders>
              <w:left w:val="nil"/>
              <w:right w:val="nil"/>
            </w:tcBorders>
            <w:vAlign w:val="center"/>
          </w:tcPr>
          <w:p w14:paraId="5F1EDC02" w14:textId="6CE4F60E" w:rsidR="00F10406" w:rsidRPr="00722AD6" w:rsidDel="00604386" w:rsidRDefault="00F10406" w:rsidP="00EF1BFA">
            <w:pPr>
              <w:pStyle w:val="v"/>
              <w:widowControl w:val="0"/>
              <w:spacing w:before="60" w:after="60"/>
              <w:ind w:left="0" w:firstLine="0"/>
              <w:jc w:val="right"/>
              <w:rPr>
                <w:del w:id="143" w:author="Irvika LEDAGA" w:date="2026-01-14T16:50:00Z"/>
                <w:rFonts w:asciiTheme="minorHAnsi" w:hAnsiTheme="minorHAnsi" w:cstheme="minorHAnsi"/>
                <w:szCs w:val="22"/>
                <w:highlight w:val="yellow"/>
              </w:rPr>
            </w:pPr>
          </w:p>
        </w:tc>
        <w:tc>
          <w:tcPr>
            <w:tcW w:w="2835" w:type="dxa"/>
            <w:tcBorders>
              <w:left w:val="nil"/>
              <w:right w:val="nil"/>
            </w:tcBorders>
            <w:vAlign w:val="center"/>
          </w:tcPr>
          <w:p w14:paraId="3DEB1D48" w14:textId="26C07591" w:rsidR="00F10406" w:rsidRPr="00722AD6" w:rsidDel="00604386" w:rsidRDefault="00F10406" w:rsidP="00EF1BFA">
            <w:pPr>
              <w:pStyle w:val="v"/>
              <w:widowControl w:val="0"/>
              <w:spacing w:before="60" w:after="60"/>
              <w:ind w:left="0" w:firstLine="0"/>
              <w:jc w:val="center"/>
              <w:rPr>
                <w:del w:id="144" w:author="Irvika LEDAGA" w:date="2026-01-14T16:50:00Z"/>
                <w:rFonts w:asciiTheme="minorHAnsi" w:hAnsiTheme="minorHAnsi" w:cstheme="minorHAnsi"/>
                <w:szCs w:val="22"/>
                <w:highlight w:val="yellow"/>
              </w:rPr>
            </w:pPr>
          </w:p>
        </w:tc>
      </w:tr>
      <w:tr w:rsidR="00AB12D7" w:rsidRPr="002F2D1F" w:rsidDel="00604386" w14:paraId="282F1BD8" w14:textId="381F8AEC" w:rsidTr="00E45BA8">
        <w:trPr>
          <w:del w:id="145" w:author="Irvika LEDAGA" w:date="2026-01-14T16:50:00Z"/>
        </w:trPr>
        <w:tc>
          <w:tcPr>
            <w:tcW w:w="6385" w:type="dxa"/>
            <w:gridSpan w:val="2"/>
            <w:vAlign w:val="center"/>
          </w:tcPr>
          <w:p w14:paraId="489F5416" w14:textId="73442B61" w:rsidR="00AB12D7" w:rsidRPr="00263FD0" w:rsidDel="00604386" w:rsidRDefault="00AB12D7" w:rsidP="00EF1BFA">
            <w:pPr>
              <w:pStyle w:val="v"/>
              <w:widowControl w:val="0"/>
              <w:spacing w:before="60" w:after="60"/>
              <w:ind w:left="0" w:firstLine="0"/>
              <w:jc w:val="right"/>
              <w:rPr>
                <w:del w:id="146" w:author="Irvika LEDAGA" w:date="2026-01-14T16:50:00Z"/>
                <w:rFonts w:asciiTheme="minorHAnsi" w:hAnsiTheme="minorHAnsi" w:cs="Arial"/>
                <w:b/>
                <w:sz w:val="20"/>
                <w:highlight w:val="yellow"/>
                <w:lang w:val="en-GB"/>
              </w:rPr>
            </w:pPr>
            <w:del w:id="147" w:author="Irvika LEDAGA" w:date="2026-01-14T16:50:00Z">
              <w:r w:rsidDel="00604386">
                <w:rPr>
                  <w:rFonts w:asciiTheme="minorHAnsi" w:hAnsiTheme="minorHAnsi" w:cs="Arial"/>
                  <w:b/>
                  <w:bCs/>
                  <w:sz w:val="20"/>
                  <w:highlight w:val="yellow"/>
                  <w:lang w:val="en"/>
                </w:rPr>
                <w:delText>MAXIMUM AMOUNT OF THE CONTRACT</w:delText>
              </w:r>
            </w:del>
          </w:p>
        </w:tc>
        <w:tc>
          <w:tcPr>
            <w:tcW w:w="2835" w:type="dxa"/>
            <w:vAlign w:val="center"/>
          </w:tcPr>
          <w:p w14:paraId="2369AD6E" w14:textId="7240B9A9" w:rsidR="00AB12D7" w:rsidDel="00604386" w:rsidRDefault="00AB12D7" w:rsidP="00AB12D7">
            <w:pPr>
              <w:pStyle w:val="v"/>
              <w:widowControl w:val="0"/>
              <w:spacing w:before="60" w:after="60"/>
              <w:ind w:left="0" w:firstLine="0"/>
              <w:jc w:val="right"/>
              <w:rPr>
                <w:del w:id="148" w:author="Irvika LEDAGA" w:date="2026-01-14T16:50:00Z"/>
                <w:rFonts w:asciiTheme="minorHAnsi" w:hAnsiTheme="minorHAnsi" w:cs="Arial"/>
                <w:sz w:val="20"/>
                <w:highlight w:val="yellow"/>
              </w:rPr>
            </w:pPr>
            <w:del w:id="149" w:author="Irvika LEDAGA" w:date="2026-01-14T16:50:00Z">
              <w:r w:rsidDel="00604386">
                <w:rPr>
                  <w:rFonts w:asciiTheme="minorHAnsi" w:hAnsiTheme="minorHAnsi" w:cs="Arial"/>
                  <w:sz w:val="20"/>
                  <w:highlight w:val="yellow"/>
                  <w:lang w:val="en"/>
                </w:rPr>
                <w:delText>€ exc. VAT.</w:delText>
              </w:r>
            </w:del>
          </w:p>
        </w:tc>
      </w:tr>
    </w:tbl>
    <w:p w14:paraId="324C00DD" w14:textId="2B698867" w:rsidR="00EC08C6" w:rsidRPr="00722AD6" w:rsidRDefault="00EC08C6"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lang w:val="en-GB"/>
        </w:rPr>
      </w:pPr>
      <w:r w:rsidRPr="00722AD6">
        <w:rPr>
          <w:rFonts w:asciiTheme="minorHAnsi" w:eastAsia="Times New Roman" w:hAnsiTheme="minorHAnsi" w:cstheme="minorHAnsi"/>
          <w:sz w:val="22"/>
          <w:szCs w:val="22"/>
          <w:lang w:val="en"/>
        </w:rPr>
        <w:t xml:space="preserve">The purchase order items of the </w:t>
      </w:r>
      <w:r w:rsidRPr="00722AD6">
        <w:rPr>
          <w:rFonts w:asciiTheme="minorHAnsi" w:eastAsia="Times New Roman" w:hAnsiTheme="minorHAnsi" w:cstheme="minorHAnsi"/>
          <w:smallCaps/>
          <w:sz w:val="22"/>
          <w:szCs w:val="22"/>
          <w:lang w:val="en"/>
        </w:rPr>
        <w:t xml:space="preserve">Contract </w:t>
      </w:r>
      <w:r w:rsidRPr="00722AD6">
        <w:rPr>
          <w:rFonts w:asciiTheme="minorHAnsi" w:eastAsia="Times New Roman" w:hAnsiTheme="minorHAnsi" w:cstheme="minorHAnsi"/>
          <w:sz w:val="22"/>
          <w:szCs w:val="22"/>
          <w:lang w:val="en"/>
        </w:rPr>
        <w:t xml:space="preserve">do not include any minimum amounts. </w:t>
      </w:r>
      <w:r w:rsidRPr="00722AD6">
        <w:rPr>
          <w:rFonts w:asciiTheme="minorHAnsi" w:eastAsia="Times New Roman" w:hAnsiTheme="minorHAnsi" w:cstheme="minorHAnsi"/>
          <w:smallCaps/>
          <w:sz w:val="22"/>
          <w:szCs w:val="22"/>
          <w:lang w:val="en"/>
        </w:rPr>
        <w:t>Expertise France</w:t>
      </w:r>
      <w:r w:rsidRPr="00722AD6">
        <w:rPr>
          <w:rFonts w:asciiTheme="minorHAnsi" w:eastAsia="Times New Roman" w:hAnsiTheme="minorHAnsi" w:cstheme="minorHAnsi"/>
          <w:sz w:val="22"/>
          <w:szCs w:val="22"/>
          <w:lang w:val="en"/>
        </w:rPr>
        <w:t xml:space="preserve"> is therefore not committed to any minimum order level under the </w:t>
      </w:r>
      <w:r w:rsidRPr="00722AD6">
        <w:rPr>
          <w:rFonts w:asciiTheme="minorHAnsi" w:eastAsia="Times New Roman" w:hAnsiTheme="minorHAnsi" w:cstheme="minorHAnsi"/>
          <w:smallCaps/>
          <w:sz w:val="22"/>
          <w:szCs w:val="22"/>
          <w:lang w:val="en"/>
        </w:rPr>
        <w:t>Contract</w:t>
      </w:r>
      <w:r w:rsidRPr="00722AD6">
        <w:rPr>
          <w:rFonts w:asciiTheme="minorHAnsi" w:hAnsiTheme="minorHAnsi" w:cstheme="minorHAnsi"/>
          <w:sz w:val="22"/>
          <w:szCs w:val="22"/>
          <w:lang w:val="en"/>
        </w:rPr>
        <w:t xml:space="preserve"> for purchase order items.</w:t>
      </w:r>
    </w:p>
    <w:p w14:paraId="28C9FE7F" w14:textId="0AA29C0E" w:rsidR="00A8549B" w:rsidRPr="00722AD6" w:rsidRDefault="00357B46" w:rsidP="004B7B2A">
      <w:pPr>
        <w:pStyle w:val="u"/>
        <w:widowControl w:val="0"/>
        <w:numPr>
          <w:ilvl w:val="12"/>
          <w:numId w:val="0"/>
        </w:numPr>
        <w:spacing w:after="120"/>
        <w:ind w:left="561"/>
        <w:rPr>
          <w:rFonts w:asciiTheme="minorHAnsi" w:hAnsiTheme="minorHAnsi" w:cstheme="minorHAnsi"/>
          <w:szCs w:val="22"/>
          <w:lang w:val="en-GB"/>
        </w:rPr>
      </w:pPr>
      <w:r w:rsidRPr="00722AD6">
        <w:rPr>
          <w:rFonts w:asciiTheme="minorHAnsi" w:hAnsiTheme="minorHAnsi" w:cstheme="minorHAnsi"/>
          <w:szCs w:val="22"/>
          <w:lang w:val="en"/>
        </w:rPr>
        <w:t xml:space="preserve">The maximum amount of the </w:t>
      </w:r>
      <w:r w:rsidRPr="00722AD6">
        <w:rPr>
          <w:rFonts w:asciiTheme="minorHAnsi" w:hAnsiTheme="minorHAnsi" w:cstheme="minorHAnsi"/>
          <w:smallCaps/>
          <w:szCs w:val="22"/>
          <w:lang w:val="en"/>
        </w:rPr>
        <w:t xml:space="preserve">Contract </w:t>
      </w:r>
      <w:r w:rsidRPr="00722AD6">
        <w:rPr>
          <w:rFonts w:asciiTheme="minorHAnsi" w:hAnsiTheme="minorHAnsi" w:cstheme="minorHAnsi"/>
          <w:szCs w:val="22"/>
          <w:lang w:val="en"/>
        </w:rPr>
        <w:t>corresponds to the sum of the prices of all fixed-price items and of the maximum amounts of the purchase order items and firm and conditional tranches.]</w:t>
      </w:r>
      <w:commentRangeEnd w:id="81"/>
      <w:r w:rsidRPr="00722AD6">
        <w:rPr>
          <w:rFonts w:asciiTheme="minorHAnsi" w:hAnsiTheme="minorHAnsi" w:cstheme="minorHAnsi"/>
          <w:szCs w:val="22"/>
          <w:lang w:val="en"/>
        </w:rPr>
        <w:commentReference w:id="81"/>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50" w:name="_Toc140836315"/>
      <w:bookmarkStart w:id="151" w:name="_Toc392669637"/>
      <w:r w:rsidRPr="00722AD6">
        <w:rPr>
          <w:rFonts w:asciiTheme="minorHAnsi" w:hAnsiTheme="minorHAnsi" w:cstheme="minorHAnsi"/>
          <w:sz w:val="22"/>
          <w:szCs w:val="22"/>
          <w:lang w:val="en"/>
        </w:rPr>
        <w:t>Form of prices</w:t>
      </w:r>
      <w:bookmarkEnd w:id="15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152" w:name="_Toc140836316"/>
      <w:r>
        <w:rPr>
          <w:rFonts w:asciiTheme="minorHAnsi" w:hAnsiTheme="minorHAnsi" w:cstheme="minorHAnsi"/>
          <w:sz w:val="22"/>
          <w:szCs w:val="22"/>
          <w:lang w:val="en"/>
        </w:rPr>
        <w:t>Advance</w:t>
      </w:r>
      <w:bookmarkEnd w:id="152"/>
    </w:p>
    <w:p w14:paraId="5FF72FE2" w14:textId="54B77B79"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t>
      </w:r>
      <w:bookmarkStart w:id="153" w:name="_GoBack"/>
      <w:bookmarkEnd w:id="153"/>
      <w:r w:rsidR="00AE140E">
        <w:rPr>
          <w:rFonts w:asciiTheme="minorHAnsi" w:hAnsiTheme="minorHAnsi" w:cstheme="minorHAnsi"/>
          <w:szCs w:val="22"/>
          <w:lang w:val="en"/>
        </w:rPr>
        <w:t>of 20</w:t>
      </w:r>
      <w:r w:rsidRPr="008E7A24">
        <w:rPr>
          <w:rFonts w:asciiTheme="minorHAnsi" w:hAnsiTheme="minorHAnsi" w:cstheme="minorHAnsi"/>
          <w:szCs w:val="22"/>
          <w:lang w:val="en"/>
        </w:rPr>
        <w:t xml:space="preserve">% of the amount of each purchase order is granted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on notification of the purchase order in question (or for the first purchase order only)</w:t>
      </w:r>
    </w:p>
    <w:p w14:paraId="28F4E804" w14:textId="7A7E7A50"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amount of the purchase order.</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154" w:name="_Toc140836318"/>
      <w:r w:rsidRPr="00DA34BC">
        <w:rPr>
          <w:rFonts w:asciiTheme="minorHAnsi" w:hAnsiTheme="minorHAnsi"/>
          <w:sz w:val="22"/>
          <w:szCs w:val="22"/>
          <w:lang w:val="en"/>
        </w:rPr>
        <w:t>Payment terms and late payment interest</w:t>
      </w:r>
      <w:bookmarkEnd w:id="154"/>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155" w:name="_Toc140836319"/>
      <w:r w:rsidRPr="00DA34BC">
        <w:rPr>
          <w:rFonts w:asciiTheme="minorHAnsi" w:hAnsiTheme="minorHAnsi"/>
          <w:sz w:val="22"/>
          <w:szCs w:val="22"/>
          <w:lang w:val="en"/>
        </w:rPr>
        <w:t>Presentation of payment demands</w:t>
      </w:r>
      <w:bookmarkEnd w:id="155"/>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w:t>
      </w:r>
      <w:r w:rsidRPr="00DA34BC">
        <w:rPr>
          <w:rFonts w:asciiTheme="minorHAnsi" w:hAnsiTheme="minorHAnsi" w:cs="Arial"/>
          <w:szCs w:val="22"/>
          <w:lang w:val="en"/>
        </w:rPr>
        <w:lastRenderedPageBreak/>
        <w:t xml:space="preserve">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156" w:name="_Toc140836320"/>
      <w:bookmarkStart w:id="157" w:name="_Toc344300189"/>
      <w:bookmarkEnd w:id="151"/>
      <w:r w:rsidRPr="00DA34BC">
        <w:rPr>
          <w:rFonts w:asciiTheme="minorHAnsi" w:hAnsiTheme="minorHAnsi"/>
          <w:sz w:val="22"/>
          <w:szCs w:val="22"/>
          <w:lang w:val="en"/>
        </w:rPr>
        <w:t>Bank transfer</w:t>
      </w:r>
      <w:bookmarkEnd w:id="15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158" w:name="_Toc140836321"/>
      <w:r w:rsidRPr="00DA34BC">
        <w:rPr>
          <w:rFonts w:asciiTheme="minorHAnsi" w:hAnsiTheme="minorHAnsi"/>
          <w:sz w:val="22"/>
          <w:szCs w:val="22"/>
          <w:lang w:val="en"/>
        </w:rPr>
        <w:t>Value added tax (VAT)</w:t>
      </w:r>
      <w:bookmarkEnd w:id="157"/>
      <w:bookmarkEnd w:id="158"/>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159" w:name="_Toc392669638"/>
      <w:bookmarkStart w:id="160" w:name="_Toc140836322"/>
      <w:r w:rsidRPr="00DA34BC">
        <w:rPr>
          <w:rFonts w:asciiTheme="minorHAnsi" w:hAnsiTheme="minorHAnsi"/>
          <w:sz w:val="22"/>
          <w:szCs w:val="22"/>
          <w:lang w:val="en"/>
        </w:rPr>
        <w:t>Taxes and duties</w:t>
      </w:r>
      <w:bookmarkEnd w:id="159"/>
      <w:bookmarkEnd w:id="160"/>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161" w:name="_Toc140836323"/>
      <w:r w:rsidRPr="00CB5E4E">
        <w:rPr>
          <w:rFonts w:asciiTheme="minorHAnsi" w:hAnsiTheme="minorHAnsi"/>
          <w:b/>
          <w:bCs/>
          <w:caps/>
          <w:sz w:val="24"/>
          <w:u w:val="single"/>
          <w:lang w:val="en"/>
        </w:rPr>
        <w:t>inspection and acceptance activities</w:t>
      </w:r>
      <w:bookmarkEnd w:id="161"/>
    </w:p>
    <w:p w14:paraId="54DD548A" w14:textId="77777777" w:rsidR="00F72033" w:rsidRPr="00CB5E4E" w:rsidRDefault="000243D6" w:rsidP="00A1761D">
      <w:pPr>
        <w:pStyle w:val="Titre2"/>
        <w:jc w:val="both"/>
        <w:rPr>
          <w:rFonts w:asciiTheme="minorHAnsi" w:hAnsiTheme="minorHAnsi"/>
          <w:sz w:val="22"/>
          <w:szCs w:val="22"/>
        </w:rPr>
      </w:pPr>
      <w:bookmarkStart w:id="162" w:name="_Toc392669640"/>
      <w:bookmarkStart w:id="163" w:name="_Toc390691469"/>
      <w:bookmarkStart w:id="164" w:name="_Toc140836324"/>
      <w:r w:rsidRPr="00CB5E4E">
        <w:rPr>
          <w:rFonts w:asciiTheme="minorHAnsi" w:hAnsiTheme="minorHAnsi"/>
          <w:sz w:val="22"/>
          <w:szCs w:val="22"/>
          <w:lang w:val="en"/>
        </w:rPr>
        <w:t>Inspection activities</w:t>
      </w:r>
      <w:bookmarkEnd w:id="162"/>
      <w:bookmarkEnd w:id="163"/>
      <w:bookmarkEnd w:id="164"/>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9D7F229" w:rsidR="00D00B3A" w:rsidRPr="00AE140E" w:rsidRDefault="00F766D6" w:rsidP="00A1761D">
      <w:pPr>
        <w:pStyle w:val="u"/>
        <w:widowControl w:val="0"/>
        <w:numPr>
          <w:ilvl w:val="0"/>
          <w:numId w:val="11"/>
        </w:numPr>
        <w:rPr>
          <w:rFonts w:asciiTheme="minorHAnsi" w:hAnsiTheme="minorHAnsi" w:cs="Arial"/>
          <w:szCs w:val="22"/>
          <w:lang w:val="en-GB"/>
        </w:rPr>
      </w:pPr>
      <w:r w:rsidRPr="00AE140E">
        <w:rPr>
          <w:rFonts w:asciiTheme="minorHAnsi" w:hAnsiTheme="minorHAnsi" w:cs="Arial"/>
          <w:szCs w:val="22"/>
          <w:lang w:val="en"/>
        </w:rPr>
        <w:t xml:space="preserve">the </w:t>
      </w:r>
      <w:r w:rsidR="00AE140E">
        <w:rPr>
          <w:rFonts w:asciiTheme="minorHAnsi" w:hAnsiTheme="minorHAnsi" w:cs="Arial"/>
          <w:szCs w:val="22"/>
          <w:lang w:val="en"/>
        </w:rPr>
        <w:t>Technical Coordinator, Jihane RANGAMA</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165" w:name="_Toc390691470"/>
      <w:bookmarkStart w:id="166" w:name="_Toc392669641"/>
      <w:bookmarkStart w:id="167" w:name="_Toc140836325"/>
      <w:r w:rsidRPr="00CB5E4E">
        <w:rPr>
          <w:rFonts w:asciiTheme="minorHAnsi" w:hAnsiTheme="minorHAnsi"/>
          <w:sz w:val="22"/>
          <w:szCs w:val="22"/>
          <w:lang w:val="en"/>
        </w:rPr>
        <w:t>Acceptance</w:t>
      </w:r>
      <w:bookmarkEnd w:id="165"/>
      <w:r w:rsidRPr="00CB5E4E">
        <w:rPr>
          <w:rFonts w:asciiTheme="minorHAnsi" w:hAnsiTheme="minorHAnsi"/>
          <w:sz w:val="22"/>
          <w:szCs w:val="22"/>
          <w:lang w:val="en"/>
        </w:rPr>
        <w:t xml:space="preserve"> of service</w:t>
      </w:r>
      <w:bookmarkEnd w:id="166"/>
      <w:r w:rsidRPr="00CB5E4E">
        <w:rPr>
          <w:rFonts w:asciiTheme="minorHAnsi" w:hAnsiTheme="minorHAnsi"/>
          <w:sz w:val="22"/>
          <w:szCs w:val="22"/>
          <w:lang w:val="en"/>
        </w:rPr>
        <w:t>s and supplies</w:t>
      </w:r>
      <w:bookmarkEnd w:id="167"/>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60847945" w:rsidR="00C27993" w:rsidRPr="00CB5E4E"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38414E">
        <w:rPr>
          <w:rFonts w:asciiTheme="minorHAnsi" w:hAnsiTheme="minorHAnsi" w:cs="Arial"/>
          <w:szCs w:val="22"/>
          <w:lang w:val="en"/>
        </w:rPr>
        <w:t>Technical Coordinator, Jihane RANGAMA</w:t>
      </w:r>
    </w:p>
    <w:p w14:paraId="7DB5AAB0" w14:textId="657B4D6E" w:rsidR="00C27993" w:rsidRPr="00CB5E4E" w:rsidRDefault="00C27993"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Project Director</w:t>
      </w:r>
      <w:r w:rsidR="0038414E">
        <w:rPr>
          <w:rFonts w:asciiTheme="minorHAnsi" w:hAnsiTheme="minorHAnsi" w:cs="Arial"/>
          <w:szCs w:val="22"/>
          <w:lang w:val="en"/>
        </w:rPr>
        <w:t>, Olivier DONNET</w:t>
      </w:r>
    </w:p>
    <w:p w14:paraId="3D621301" w14:textId="469DAB7A"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29C830AD" w14:textId="30965478" w:rsidR="0038414E" w:rsidRDefault="0038414E" w:rsidP="00A1761D">
      <w:pPr>
        <w:pStyle w:val="u"/>
        <w:widowControl w:val="0"/>
        <w:numPr>
          <w:ilvl w:val="12"/>
          <w:numId w:val="0"/>
        </w:numPr>
        <w:spacing w:before="120"/>
        <w:ind w:left="561"/>
        <w:rPr>
          <w:rFonts w:asciiTheme="minorHAnsi" w:hAnsiTheme="minorHAnsi" w:cs="Arial"/>
          <w:szCs w:val="22"/>
          <w:lang w:val="en"/>
        </w:rPr>
      </w:pPr>
    </w:p>
    <w:p w14:paraId="123359F6" w14:textId="0D363BD7" w:rsidR="0038414E" w:rsidRDefault="0038414E" w:rsidP="00A1761D">
      <w:pPr>
        <w:pStyle w:val="u"/>
        <w:widowControl w:val="0"/>
        <w:numPr>
          <w:ilvl w:val="12"/>
          <w:numId w:val="0"/>
        </w:numPr>
        <w:spacing w:before="120"/>
        <w:ind w:left="561"/>
        <w:rPr>
          <w:rFonts w:asciiTheme="minorHAnsi" w:hAnsiTheme="minorHAnsi" w:cs="Arial"/>
          <w:szCs w:val="22"/>
          <w:lang w:val="en"/>
        </w:rPr>
      </w:pPr>
    </w:p>
    <w:p w14:paraId="74A26B83" w14:textId="77777777" w:rsidR="0038414E" w:rsidRDefault="0038414E" w:rsidP="00A1761D">
      <w:pPr>
        <w:pStyle w:val="u"/>
        <w:widowControl w:val="0"/>
        <w:numPr>
          <w:ilvl w:val="12"/>
          <w:numId w:val="0"/>
        </w:numPr>
        <w:spacing w:before="120"/>
        <w:ind w:left="561"/>
        <w:rPr>
          <w:rFonts w:asciiTheme="minorHAnsi" w:hAnsiTheme="minorHAnsi" w:cs="Arial"/>
          <w:szCs w:val="22"/>
          <w:lang w:val="en"/>
        </w:rPr>
      </w:pP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68" w:name="_Toc140836326"/>
      <w:r w:rsidRPr="00D95D87">
        <w:rPr>
          <w:rFonts w:asciiTheme="minorHAnsi" w:hAnsiTheme="minorHAnsi"/>
          <w:b/>
          <w:bCs/>
          <w:caps/>
          <w:sz w:val="24"/>
          <w:u w:val="single"/>
          <w:lang w:val="en"/>
        </w:rPr>
        <w:lastRenderedPageBreak/>
        <w:t>Specific terms of execution</w:t>
      </w:r>
      <w:bookmarkEnd w:id="168"/>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169" w:name="_Toc140836327"/>
      <w:bookmarkStart w:id="170" w:name="_Toc392669643"/>
      <w:r w:rsidRPr="00D95D87">
        <w:rPr>
          <w:rFonts w:asciiTheme="minorHAnsi" w:hAnsiTheme="minorHAnsi" w:cstheme="minorHAnsi"/>
          <w:sz w:val="22"/>
          <w:szCs w:val="22"/>
          <w:lang w:val="en"/>
        </w:rPr>
        <w:t>Deliverables table</w:t>
      </w:r>
      <w:bookmarkEnd w:id="169"/>
    </w:p>
    <w:tbl>
      <w:tblPr>
        <w:tblStyle w:val="Grilledutableau"/>
        <w:tblW w:w="0" w:type="auto"/>
        <w:tblInd w:w="562" w:type="dxa"/>
        <w:tblLook w:val="04A0" w:firstRow="1" w:lastRow="0" w:firstColumn="1" w:lastColumn="0" w:noHBand="0" w:noVBand="1"/>
      </w:tblPr>
      <w:tblGrid>
        <w:gridCol w:w="2410"/>
        <w:gridCol w:w="4194"/>
        <w:gridCol w:w="2570"/>
      </w:tblGrid>
      <w:tr w:rsidR="005C1231" w:rsidRPr="0038414E" w14:paraId="381109C1" w14:textId="77777777" w:rsidTr="0038414E">
        <w:tc>
          <w:tcPr>
            <w:tcW w:w="9174" w:type="dxa"/>
            <w:gridSpan w:val="3"/>
          </w:tcPr>
          <w:p w14:paraId="5B7F273C" w14:textId="26DFA9A6" w:rsidR="005C1231" w:rsidRPr="0038414E" w:rsidRDefault="0038414E" w:rsidP="00390629">
            <w:pPr>
              <w:pStyle w:val="u"/>
              <w:widowControl w:val="0"/>
              <w:numPr>
                <w:ilvl w:val="12"/>
                <w:numId w:val="0"/>
              </w:numPr>
              <w:rPr>
                <w:rFonts w:asciiTheme="minorHAnsi" w:hAnsiTheme="minorHAnsi" w:cstheme="minorHAnsi"/>
                <w:szCs w:val="22"/>
              </w:rPr>
            </w:pPr>
            <w:r w:rsidRPr="0038414E">
              <w:rPr>
                <w:rFonts w:asciiTheme="minorHAnsi" w:hAnsiTheme="minorHAnsi" w:cstheme="minorHAnsi"/>
                <w:szCs w:val="22"/>
                <w:lang w:val="en"/>
              </w:rPr>
              <w:t>Intermediary D</w:t>
            </w:r>
            <w:r w:rsidR="005C1231" w:rsidRPr="0038414E">
              <w:rPr>
                <w:rFonts w:asciiTheme="minorHAnsi" w:hAnsiTheme="minorHAnsi" w:cstheme="minorHAnsi"/>
                <w:szCs w:val="22"/>
                <w:lang w:val="en"/>
              </w:rPr>
              <w:t>eliverables</w:t>
            </w:r>
          </w:p>
        </w:tc>
      </w:tr>
      <w:tr w:rsidR="005C1231" w:rsidRPr="0038414E" w14:paraId="21D70271" w14:textId="77777777" w:rsidTr="0038414E">
        <w:tc>
          <w:tcPr>
            <w:tcW w:w="2410" w:type="dxa"/>
          </w:tcPr>
          <w:p w14:paraId="00B00C9B" w14:textId="77777777" w:rsidR="005C1231" w:rsidRPr="0038414E" w:rsidRDefault="00143F6C" w:rsidP="00390629">
            <w:pPr>
              <w:pStyle w:val="u"/>
              <w:widowControl w:val="0"/>
              <w:numPr>
                <w:ilvl w:val="12"/>
                <w:numId w:val="0"/>
              </w:numPr>
              <w:rPr>
                <w:rFonts w:asciiTheme="minorHAnsi" w:hAnsiTheme="minorHAnsi" w:cstheme="minorHAnsi"/>
                <w:szCs w:val="22"/>
              </w:rPr>
            </w:pPr>
            <w:r w:rsidRPr="0038414E">
              <w:rPr>
                <w:rFonts w:asciiTheme="minorHAnsi" w:hAnsiTheme="minorHAnsi" w:cstheme="minorHAnsi"/>
                <w:szCs w:val="22"/>
                <w:lang w:val="en"/>
              </w:rPr>
              <w:t>Item</w:t>
            </w:r>
          </w:p>
        </w:tc>
        <w:tc>
          <w:tcPr>
            <w:tcW w:w="4194" w:type="dxa"/>
          </w:tcPr>
          <w:p w14:paraId="7CE04177" w14:textId="77777777" w:rsidR="005C1231" w:rsidRPr="0038414E" w:rsidRDefault="005C1231" w:rsidP="00390629">
            <w:pPr>
              <w:pStyle w:val="u"/>
              <w:widowControl w:val="0"/>
              <w:numPr>
                <w:ilvl w:val="12"/>
                <w:numId w:val="0"/>
              </w:numPr>
              <w:rPr>
                <w:rFonts w:asciiTheme="minorHAnsi" w:hAnsiTheme="minorHAnsi" w:cstheme="minorHAnsi"/>
                <w:szCs w:val="22"/>
              </w:rPr>
            </w:pPr>
            <w:r w:rsidRPr="0038414E">
              <w:rPr>
                <w:rFonts w:asciiTheme="minorHAnsi" w:hAnsiTheme="minorHAnsi" w:cstheme="minorHAnsi"/>
                <w:szCs w:val="22"/>
                <w:lang w:val="en"/>
              </w:rPr>
              <w:t>Deliverable</w:t>
            </w:r>
          </w:p>
        </w:tc>
        <w:tc>
          <w:tcPr>
            <w:tcW w:w="2570" w:type="dxa"/>
          </w:tcPr>
          <w:p w14:paraId="423C640C" w14:textId="51247EBD" w:rsidR="005C1231" w:rsidRPr="0038414E" w:rsidRDefault="0038414E" w:rsidP="0038414E">
            <w:pPr>
              <w:pStyle w:val="u"/>
              <w:widowControl w:val="0"/>
              <w:numPr>
                <w:ilvl w:val="12"/>
                <w:numId w:val="0"/>
              </w:numPr>
              <w:jc w:val="left"/>
              <w:rPr>
                <w:rFonts w:asciiTheme="minorHAnsi" w:hAnsiTheme="minorHAnsi" w:cstheme="minorHAnsi"/>
                <w:szCs w:val="22"/>
              </w:rPr>
            </w:pPr>
            <w:r w:rsidRPr="0038414E">
              <w:rPr>
                <w:rFonts w:asciiTheme="minorHAnsi" w:hAnsiTheme="minorHAnsi" w:cstheme="minorHAnsi"/>
                <w:szCs w:val="22"/>
                <w:lang w:val="en"/>
              </w:rPr>
              <w:t>Indicative submission deadline</w:t>
            </w:r>
          </w:p>
        </w:tc>
      </w:tr>
      <w:tr w:rsidR="0038414E" w:rsidRPr="0038414E" w14:paraId="407DA1ED" w14:textId="77777777" w:rsidTr="0038414E">
        <w:trPr>
          <w:trHeight w:val="370"/>
        </w:trPr>
        <w:tc>
          <w:tcPr>
            <w:tcW w:w="2410" w:type="dxa"/>
            <w:vMerge w:val="restart"/>
          </w:tcPr>
          <w:p w14:paraId="508579F9" w14:textId="77BADFAE" w:rsidR="0038414E" w:rsidRPr="0038414E" w:rsidRDefault="0038414E" w:rsidP="0038414E">
            <w:pPr>
              <w:pStyle w:val="u"/>
              <w:widowControl w:val="0"/>
              <w:numPr>
                <w:ilvl w:val="12"/>
                <w:numId w:val="0"/>
              </w:numPr>
              <w:jc w:val="left"/>
              <w:rPr>
                <w:rFonts w:asciiTheme="minorHAnsi" w:hAnsiTheme="minorHAnsi" w:cstheme="minorHAnsi"/>
                <w:b/>
                <w:szCs w:val="22"/>
              </w:rPr>
            </w:pPr>
            <w:r w:rsidRPr="0038414E">
              <w:rPr>
                <w:rFonts w:asciiTheme="minorHAnsi" w:hAnsiTheme="minorHAnsi" w:cstheme="minorHAnsi"/>
                <w:b/>
                <w:szCs w:val="22"/>
              </w:rPr>
              <w:t>Phase 1 – Inception and alignment</w:t>
            </w:r>
          </w:p>
        </w:tc>
        <w:tc>
          <w:tcPr>
            <w:tcW w:w="4194" w:type="dxa"/>
            <w:vAlign w:val="center"/>
          </w:tcPr>
          <w:p w14:paraId="2BA525E4" w14:textId="74225FE3" w:rsidR="0038414E" w:rsidRPr="0038414E" w:rsidRDefault="0038414E" w:rsidP="0038414E">
            <w:pPr>
              <w:pStyle w:val="u"/>
              <w:widowControl w:val="0"/>
              <w:numPr>
                <w:ilvl w:val="0"/>
                <w:numId w:val="63"/>
              </w:numPr>
              <w:jc w:val="left"/>
              <w:rPr>
                <w:rFonts w:asciiTheme="minorHAnsi" w:hAnsiTheme="minorHAnsi" w:cstheme="minorHAnsi"/>
                <w:szCs w:val="22"/>
              </w:rPr>
            </w:pPr>
            <w:r w:rsidRPr="0038414E">
              <w:rPr>
                <w:rFonts w:asciiTheme="minorHAnsi" w:hAnsiTheme="minorHAnsi" w:cstheme="minorHAnsi"/>
                <w:szCs w:val="22"/>
              </w:rPr>
              <w:t xml:space="preserve">Inception report </w:t>
            </w:r>
          </w:p>
        </w:tc>
        <w:tc>
          <w:tcPr>
            <w:tcW w:w="2570" w:type="dxa"/>
            <w:vAlign w:val="center"/>
          </w:tcPr>
          <w:p w14:paraId="79AB6CE6" w14:textId="2E41C6B6" w:rsidR="0038414E" w:rsidRPr="0038414E" w:rsidRDefault="0038414E" w:rsidP="0038414E">
            <w:pPr>
              <w:pStyle w:val="u"/>
              <w:widowControl w:val="0"/>
              <w:numPr>
                <w:ilvl w:val="12"/>
                <w:numId w:val="0"/>
              </w:numPr>
              <w:jc w:val="left"/>
              <w:rPr>
                <w:rFonts w:asciiTheme="minorHAnsi" w:hAnsiTheme="minorHAnsi" w:cstheme="minorHAnsi"/>
                <w:szCs w:val="22"/>
              </w:rPr>
            </w:pPr>
            <w:r w:rsidRPr="0038414E">
              <w:rPr>
                <w:rFonts w:asciiTheme="minorHAnsi" w:hAnsiTheme="minorHAnsi" w:cstheme="minorHAnsi"/>
                <w:szCs w:val="22"/>
              </w:rPr>
              <w:t>T0+ 1 month</w:t>
            </w:r>
          </w:p>
        </w:tc>
      </w:tr>
      <w:tr w:rsidR="0038414E" w:rsidRPr="0038414E" w14:paraId="3D4B3477" w14:textId="77777777" w:rsidTr="008A184B">
        <w:trPr>
          <w:trHeight w:val="403"/>
        </w:trPr>
        <w:tc>
          <w:tcPr>
            <w:tcW w:w="2410" w:type="dxa"/>
            <w:vMerge/>
          </w:tcPr>
          <w:p w14:paraId="2EB9CA01" w14:textId="77777777" w:rsidR="0038414E" w:rsidRPr="0038414E" w:rsidRDefault="0038414E" w:rsidP="0038414E">
            <w:pPr>
              <w:pStyle w:val="u"/>
              <w:widowControl w:val="0"/>
              <w:numPr>
                <w:ilvl w:val="12"/>
                <w:numId w:val="0"/>
              </w:numPr>
              <w:rPr>
                <w:rFonts w:asciiTheme="minorHAnsi" w:hAnsiTheme="minorHAnsi" w:cstheme="minorHAnsi"/>
                <w:szCs w:val="22"/>
              </w:rPr>
            </w:pPr>
          </w:p>
        </w:tc>
        <w:tc>
          <w:tcPr>
            <w:tcW w:w="4194" w:type="dxa"/>
            <w:vAlign w:val="center"/>
          </w:tcPr>
          <w:p w14:paraId="28875817" w14:textId="04182AF0" w:rsidR="0038414E" w:rsidRPr="0038414E" w:rsidRDefault="0038414E" w:rsidP="0038414E">
            <w:pPr>
              <w:pStyle w:val="u"/>
              <w:widowControl w:val="0"/>
              <w:numPr>
                <w:ilvl w:val="0"/>
                <w:numId w:val="63"/>
              </w:numPr>
              <w:jc w:val="left"/>
              <w:rPr>
                <w:rFonts w:asciiTheme="minorHAnsi" w:hAnsiTheme="minorHAnsi" w:cstheme="minorHAnsi"/>
                <w:szCs w:val="22"/>
              </w:rPr>
            </w:pPr>
            <w:r w:rsidRPr="0038414E">
              <w:rPr>
                <w:rFonts w:asciiTheme="minorHAnsi" w:hAnsiTheme="minorHAnsi" w:cstheme="minorHAnsi"/>
                <w:szCs w:val="22"/>
              </w:rPr>
              <w:t>Kick off workshop</w:t>
            </w:r>
          </w:p>
        </w:tc>
        <w:tc>
          <w:tcPr>
            <w:tcW w:w="2570" w:type="dxa"/>
            <w:vAlign w:val="center"/>
          </w:tcPr>
          <w:p w14:paraId="6B4B2805" w14:textId="0B71F762" w:rsidR="0038414E" w:rsidRPr="0038414E" w:rsidRDefault="0038414E" w:rsidP="0038414E">
            <w:pPr>
              <w:pStyle w:val="u"/>
              <w:widowControl w:val="0"/>
              <w:numPr>
                <w:ilvl w:val="12"/>
                <w:numId w:val="0"/>
              </w:numPr>
              <w:jc w:val="left"/>
              <w:rPr>
                <w:rFonts w:asciiTheme="minorHAnsi" w:hAnsiTheme="minorHAnsi" w:cstheme="minorHAnsi"/>
                <w:szCs w:val="22"/>
              </w:rPr>
            </w:pPr>
            <w:r w:rsidRPr="0038414E">
              <w:rPr>
                <w:rFonts w:asciiTheme="minorHAnsi" w:hAnsiTheme="minorHAnsi" w:cstheme="minorHAnsi"/>
                <w:szCs w:val="22"/>
              </w:rPr>
              <w:t>T0+ 1,5 months</w:t>
            </w:r>
          </w:p>
        </w:tc>
      </w:tr>
      <w:tr w:rsidR="0038414E" w:rsidRPr="0038414E" w14:paraId="2BC0B4E1" w14:textId="77777777" w:rsidTr="008A184B">
        <w:trPr>
          <w:trHeight w:val="707"/>
        </w:trPr>
        <w:tc>
          <w:tcPr>
            <w:tcW w:w="2410" w:type="dxa"/>
            <w:vMerge w:val="restart"/>
          </w:tcPr>
          <w:p w14:paraId="425B7DA5" w14:textId="018EB186" w:rsidR="0038414E" w:rsidRPr="0038414E" w:rsidRDefault="0038414E" w:rsidP="0038414E">
            <w:pPr>
              <w:pStyle w:val="u"/>
              <w:widowControl w:val="0"/>
              <w:numPr>
                <w:ilvl w:val="12"/>
                <w:numId w:val="0"/>
              </w:numPr>
              <w:jc w:val="left"/>
              <w:rPr>
                <w:rFonts w:asciiTheme="minorHAnsi" w:hAnsiTheme="minorHAnsi" w:cstheme="minorHAnsi"/>
                <w:szCs w:val="22"/>
                <w:lang w:val="en-US"/>
              </w:rPr>
            </w:pPr>
            <w:r w:rsidRPr="0038414E">
              <w:rPr>
                <w:rFonts w:asciiTheme="minorHAnsi" w:hAnsiTheme="minorHAnsi" w:cstheme="minorHAnsi"/>
                <w:b/>
                <w:szCs w:val="22"/>
                <w:lang w:val="en-US"/>
              </w:rPr>
              <w:t>Phase 2 - Territorial Diagnosis and Baseline Analysis</w:t>
            </w:r>
          </w:p>
        </w:tc>
        <w:tc>
          <w:tcPr>
            <w:tcW w:w="4194" w:type="dxa"/>
            <w:vAlign w:val="center"/>
          </w:tcPr>
          <w:p w14:paraId="4AF0003A" w14:textId="048E66A3" w:rsidR="0038414E" w:rsidRPr="0038414E" w:rsidRDefault="0038414E" w:rsidP="0038414E">
            <w:pPr>
              <w:pStyle w:val="u"/>
              <w:widowControl w:val="0"/>
              <w:numPr>
                <w:ilvl w:val="0"/>
                <w:numId w:val="63"/>
              </w:numPr>
              <w:jc w:val="left"/>
              <w:rPr>
                <w:rFonts w:asciiTheme="minorHAnsi" w:hAnsiTheme="minorHAnsi" w:cstheme="minorHAnsi"/>
                <w:szCs w:val="22"/>
              </w:rPr>
            </w:pPr>
            <w:r w:rsidRPr="0038414E">
              <w:rPr>
                <w:rFonts w:asciiTheme="minorHAnsi" w:hAnsiTheme="minorHAnsi" w:cstheme="minorHAnsi"/>
                <w:szCs w:val="22"/>
              </w:rPr>
              <w:t>Institutional and regulatory assessment</w:t>
            </w:r>
          </w:p>
        </w:tc>
        <w:tc>
          <w:tcPr>
            <w:tcW w:w="2570" w:type="dxa"/>
            <w:vMerge w:val="restart"/>
            <w:vAlign w:val="center"/>
          </w:tcPr>
          <w:p w14:paraId="74459060" w14:textId="6B46C5A8" w:rsidR="0038414E" w:rsidRPr="0038414E" w:rsidRDefault="0038414E" w:rsidP="0038414E">
            <w:pPr>
              <w:pStyle w:val="u"/>
              <w:widowControl w:val="0"/>
              <w:numPr>
                <w:ilvl w:val="12"/>
                <w:numId w:val="0"/>
              </w:numPr>
              <w:jc w:val="left"/>
              <w:rPr>
                <w:rFonts w:asciiTheme="minorHAnsi" w:hAnsiTheme="minorHAnsi" w:cstheme="minorHAnsi"/>
                <w:szCs w:val="22"/>
              </w:rPr>
            </w:pPr>
            <w:r w:rsidRPr="0038414E">
              <w:rPr>
                <w:rFonts w:asciiTheme="minorHAnsi" w:hAnsiTheme="minorHAnsi" w:cstheme="minorHAnsi"/>
                <w:szCs w:val="22"/>
              </w:rPr>
              <w:t>T0+3 months</w:t>
            </w:r>
          </w:p>
        </w:tc>
      </w:tr>
      <w:tr w:rsidR="0038414E" w:rsidRPr="0038414E" w14:paraId="514B84BC" w14:textId="77777777" w:rsidTr="008A184B">
        <w:trPr>
          <w:trHeight w:val="405"/>
        </w:trPr>
        <w:tc>
          <w:tcPr>
            <w:tcW w:w="2410" w:type="dxa"/>
            <w:vMerge/>
          </w:tcPr>
          <w:p w14:paraId="4EA4B486" w14:textId="77777777" w:rsidR="0038414E" w:rsidRPr="0038414E" w:rsidRDefault="0038414E" w:rsidP="0038414E">
            <w:pPr>
              <w:pStyle w:val="u"/>
              <w:widowControl w:val="0"/>
              <w:numPr>
                <w:ilvl w:val="12"/>
                <w:numId w:val="0"/>
              </w:numPr>
              <w:rPr>
                <w:rFonts w:asciiTheme="minorHAnsi" w:hAnsiTheme="minorHAnsi" w:cstheme="minorHAnsi"/>
                <w:szCs w:val="22"/>
              </w:rPr>
            </w:pPr>
          </w:p>
        </w:tc>
        <w:tc>
          <w:tcPr>
            <w:tcW w:w="4194" w:type="dxa"/>
          </w:tcPr>
          <w:p w14:paraId="1FAE6986" w14:textId="65E060A5" w:rsidR="0038414E" w:rsidRPr="0038414E" w:rsidRDefault="0038414E" w:rsidP="0038414E">
            <w:pPr>
              <w:pStyle w:val="u"/>
              <w:widowControl w:val="0"/>
              <w:numPr>
                <w:ilvl w:val="0"/>
                <w:numId w:val="63"/>
              </w:numPr>
              <w:rPr>
                <w:rFonts w:asciiTheme="minorHAnsi" w:hAnsiTheme="minorHAnsi" w:cstheme="minorHAnsi"/>
                <w:szCs w:val="22"/>
              </w:rPr>
            </w:pPr>
            <w:r w:rsidRPr="0038414E">
              <w:rPr>
                <w:rFonts w:asciiTheme="minorHAnsi" w:hAnsiTheme="minorHAnsi" w:cstheme="minorHAnsi"/>
                <w:szCs w:val="22"/>
              </w:rPr>
              <w:t>Spatial data assessment</w:t>
            </w:r>
          </w:p>
        </w:tc>
        <w:tc>
          <w:tcPr>
            <w:tcW w:w="2570" w:type="dxa"/>
            <w:vMerge/>
          </w:tcPr>
          <w:p w14:paraId="0113024A" w14:textId="77777777" w:rsidR="0038414E" w:rsidRPr="0038414E" w:rsidRDefault="0038414E" w:rsidP="0038414E">
            <w:pPr>
              <w:pStyle w:val="u"/>
              <w:widowControl w:val="0"/>
              <w:numPr>
                <w:ilvl w:val="12"/>
                <w:numId w:val="0"/>
              </w:numPr>
              <w:rPr>
                <w:rFonts w:asciiTheme="minorHAnsi" w:hAnsiTheme="minorHAnsi" w:cstheme="minorHAnsi"/>
                <w:szCs w:val="22"/>
              </w:rPr>
            </w:pPr>
          </w:p>
        </w:tc>
      </w:tr>
      <w:tr w:rsidR="0038414E" w:rsidRPr="0038414E" w14:paraId="576E2CA4" w14:textId="77777777" w:rsidTr="008A184B">
        <w:trPr>
          <w:trHeight w:val="707"/>
        </w:trPr>
        <w:tc>
          <w:tcPr>
            <w:tcW w:w="2410" w:type="dxa"/>
          </w:tcPr>
          <w:p w14:paraId="32B981A8" w14:textId="18E1640B" w:rsidR="0038414E" w:rsidRPr="0038414E" w:rsidRDefault="0038414E" w:rsidP="0038414E">
            <w:pPr>
              <w:pStyle w:val="u"/>
              <w:widowControl w:val="0"/>
              <w:numPr>
                <w:ilvl w:val="12"/>
                <w:numId w:val="0"/>
              </w:numPr>
              <w:jc w:val="left"/>
              <w:rPr>
                <w:rFonts w:asciiTheme="minorHAnsi" w:hAnsiTheme="minorHAnsi" w:cstheme="minorHAnsi"/>
                <w:szCs w:val="22"/>
                <w:lang w:val="en-US"/>
              </w:rPr>
            </w:pPr>
            <w:r w:rsidRPr="0038414E">
              <w:rPr>
                <w:rFonts w:asciiTheme="minorHAnsi" w:hAnsiTheme="minorHAnsi" w:cstheme="minorHAnsi"/>
                <w:b/>
                <w:szCs w:val="22"/>
                <w:lang w:val="en-US"/>
              </w:rPr>
              <w:t>Phase 3 - Preparation / Update of SDF</w:t>
            </w:r>
          </w:p>
        </w:tc>
        <w:tc>
          <w:tcPr>
            <w:tcW w:w="4194" w:type="dxa"/>
            <w:vAlign w:val="center"/>
          </w:tcPr>
          <w:p w14:paraId="11AFD197" w14:textId="0DDA96D9" w:rsidR="0038414E" w:rsidRPr="0038414E" w:rsidRDefault="0038414E" w:rsidP="0038414E">
            <w:pPr>
              <w:pStyle w:val="u"/>
              <w:widowControl w:val="0"/>
              <w:numPr>
                <w:ilvl w:val="0"/>
                <w:numId w:val="63"/>
              </w:numPr>
              <w:jc w:val="left"/>
              <w:rPr>
                <w:rFonts w:asciiTheme="minorHAnsi" w:hAnsiTheme="minorHAnsi" w:cstheme="minorHAnsi"/>
                <w:szCs w:val="22"/>
                <w:lang w:val="en-US"/>
              </w:rPr>
            </w:pPr>
            <w:r>
              <w:rPr>
                <w:rFonts w:asciiTheme="minorHAnsi" w:hAnsiTheme="minorHAnsi" w:cstheme="minorHAnsi"/>
                <w:szCs w:val="22"/>
              </w:rPr>
              <w:t>Final Spatial Development Frameworks</w:t>
            </w:r>
          </w:p>
        </w:tc>
        <w:tc>
          <w:tcPr>
            <w:tcW w:w="2570" w:type="dxa"/>
            <w:vAlign w:val="center"/>
          </w:tcPr>
          <w:p w14:paraId="2108533E" w14:textId="3408BFA8" w:rsidR="0038414E" w:rsidRPr="0038414E" w:rsidRDefault="0038414E" w:rsidP="0038414E">
            <w:pPr>
              <w:pStyle w:val="u"/>
              <w:widowControl w:val="0"/>
              <w:numPr>
                <w:ilvl w:val="12"/>
                <w:numId w:val="0"/>
              </w:numPr>
              <w:jc w:val="left"/>
              <w:rPr>
                <w:rFonts w:asciiTheme="minorHAnsi" w:hAnsiTheme="minorHAnsi" w:cstheme="minorHAnsi"/>
                <w:szCs w:val="22"/>
                <w:lang w:val="en-US"/>
              </w:rPr>
            </w:pPr>
            <w:r w:rsidRPr="0038414E">
              <w:rPr>
                <w:rFonts w:asciiTheme="minorHAnsi" w:hAnsiTheme="minorHAnsi" w:cstheme="minorHAnsi"/>
                <w:szCs w:val="22"/>
              </w:rPr>
              <w:t>T0+6 months</w:t>
            </w:r>
          </w:p>
        </w:tc>
      </w:tr>
      <w:tr w:rsidR="008A184B" w:rsidRPr="0038414E" w14:paraId="233BFBC9" w14:textId="77777777" w:rsidTr="008A184B">
        <w:trPr>
          <w:trHeight w:val="430"/>
        </w:trPr>
        <w:tc>
          <w:tcPr>
            <w:tcW w:w="2410" w:type="dxa"/>
            <w:vMerge w:val="restart"/>
          </w:tcPr>
          <w:p w14:paraId="1C2C45FD" w14:textId="3A5919BD" w:rsidR="008A184B" w:rsidRPr="0038414E" w:rsidRDefault="008A184B" w:rsidP="0038414E">
            <w:pPr>
              <w:pStyle w:val="u"/>
              <w:widowControl w:val="0"/>
              <w:numPr>
                <w:ilvl w:val="12"/>
                <w:numId w:val="0"/>
              </w:numPr>
              <w:jc w:val="left"/>
              <w:rPr>
                <w:rFonts w:asciiTheme="minorHAnsi" w:hAnsiTheme="minorHAnsi" w:cstheme="minorHAnsi"/>
                <w:szCs w:val="22"/>
                <w:lang w:val="en-US"/>
              </w:rPr>
            </w:pPr>
            <w:r w:rsidRPr="0038414E">
              <w:rPr>
                <w:rFonts w:asciiTheme="minorHAnsi" w:hAnsiTheme="minorHAnsi" w:cstheme="minorHAnsi"/>
                <w:b/>
                <w:szCs w:val="22"/>
                <w:lang w:val="en-US"/>
              </w:rPr>
              <w:t>Phase 4 - Design of Structure Plans and Local Plans</w:t>
            </w:r>
          </w:p>
        </w:tc>
        <w:tc>
          <w:tcPr>
            <w:tcW w:w="4194" w:type="dxa"/>
          </w:tcPr>
          <w:p w14:paraId="6985BA99" w14:textId="70D14BE4" w:rsidR="008A184B" w:rsidRPr="0038414E" w:rsidRDefault="008A184B" w:rsidP="0038414E">
            <w:pPr>
              <w:pStyle w:val="u"/>
              <w:widowControl w:val="0"/>
              <w:numPr>
                <w:ilvl w:val="0"/>
                <w:numId w:val="63"/>
              </w:numPr>
              <w:jc w:val="left"/>
              <w:rPr>
                <w:rFonts w:asciiTheme="minorHAnsi" w:hAnsiTheme="minorHAnsi" w:cstheme="minorHAnsi"/>
                <w:szCs w:val="22"/>
                <w:lang w:val="en-US"/>
              </w:rPr>
            </w:pPr>
            <w:r w:rsidRPr="00DD16C3">
              <w:rPr>
                <w:rFonts w:asciiTheme="minorHAnsi" w:hAnsiTheme="minorHAnsi" w:cstheme="minorHAnsi"/>
                <w:szCs w:val="22"/>
                <w:lang w:val="en-US"/>
              </w:rPr>
              <w:t>Final Structure plans and Local plans</w:t>
            </w:r>
          </w:p>
        </w:tc>
        <w:tc>
          <w:tcPr>
            <w:tcW w:w="2570" w:type="dxa"/>
            <w:vMerge w:val="restart"/>
          </w:tcPr>
          <w:p w14:paraId="4A54688E" w14:textId="4196B213" w:rsidR="008A184B" w:rsidRPr="0038414E" w:rsidRDefault="008A184B" w:rsidP="0038414E">
            <w:pPr>
              <w:pStyle w:val="u"/>
              <w:widowControl w:val="0"/>
              <w:numPr>
                <w:ilvl w:val="12"/>
                <w:numId w:val="0"/>
              </w:numPr>
              <w:jc w:val="left"/>
              <w:rPr>
                <w:rFonts w:asciiTheme="minorHAnsi" w:hAnsiTheme="minorHAnsi" w:cstheme="minorHAnsi"/>
                <w:szCs w:val="22"/>
                <w:lang w:val="en-US"/>
              </w:rPr>
            </w:pPr>
            <w:r w:rsidRPr="0038414E">
              <w:rPr>
                <w:rFonts w:asciiTheme="minorHAnsi" w:hAnsiTheme="minorHAnsi" w:cstheme="minorHAnsi"/>
                <w:szCs w:val="22"/>
              </w:rPr>
              <w:t>T0+18 months</w:t>
            </w:r>
          </w:p>
        </w:tc>
      </w:tr>
      <w:tr w:rsidR="008A184B" w:rsidRPr="00604386" w14:paraId="7D8EACC6" w14:textId="77777777" w:rsidTr="008A184B">
        <w:trPr>
          <w:trHeight w:val="541"/>
        </w:trPr>
        <w:tc>
          <w:tcPr>
            <w:tcW w:w="2410" w:type="dxa"/>
            <w:vMerge/>
          </w:tcPr>
          <w:p w14:paraId="255F3BB2" w14:textId="77777777" w:rsidR="008A184B" w:rsidRPr="0038414E" w:rsidRDefault="008A184B" w:rsidP="0038414E">
            <w:pPr>
              <w:pStyle w:val="u"/>
              <w:widowControl w:val="0"/>
              <w:numPr>
                <w:ilvl w:val="12"/>
                <w:numId w:val="0"/>
              </w:numPr>
              <w:rPr>
                <w:rFonts w:asciiTheme="minorHAnsi" w:hAnsiTheme="minorHAnsi" w:cstheme="minorHAnsi"/>
                <w:szCs w:val="22"/>
                <w:lang w:val="en-US"/>
              </w:rPr>
            </w:pPr>
          </w:p>
        </w:tc>
        <w:tc>
          <w:tcPr>
            <w:tcW w:w="4194" w:type="dxa"/>
          </w:tcPr>
          <w:p w14:paraId="5181EA1D" w14:textId="7975D5FE" w:rsidR="008A184B" w:rsidRPr="0038414E" w:rsidRDefault="008A184B" w:rsidP="008A184B">
            <w:pPr>
              <w:pStyle w:val="u"/>
              <w:widowControl w:val="0"/>
              <w:numPr>
                <w:ilvl w:val="0"/>
                <w:numId w:val="63"/>
              </w:numPr>
              <w:jc w:val="left"/>
              <w:rPr>
                <w:rFonts w:asciiTheme="minorHAnsi" w:hAnsiTheme="minorHAnsi" w:cstheme="minorHAnsi"/>
                <w:szCs w:val="22"/>
                <w:lang w:val="en-US"/>
              </w:rPr>
            </w:pPr>
            <w:r w:rsidRPr="00DD16C3">
              <w:rPr>
                <w:rFonts w:asciiTheme="minorHAnsi" w:hAnsiTheme="minorHAnsi" w:cstheme="minorHAnsi"/>
                <w:szCs w:val="22"/>
                <w:lang w:val="en-US"/>
              </w:rPr>
              <w:t>Methodological guide and spatial coherence framework</w:t>
            </w:r>
          </w:p>
        </w:tc>
        <w:tc>
          <w:tcPr>
            <w:tcW w:w="2570" w:type="dxa"/>
            <w:vMerge/>
          </w:tcPr>
          <w:p w14:paraId="7FFF3B30" w14:textId="77777777" w:rsidR="008A184B" w:rsidRPr="0038414E" w:rsidRDefault="008A184B" w:rsidP="0038414E">
            <w:pPr>
              <w:pStyle w:val="u"/>
              <w:widowControl w:val="0"/>
              <w:numPr>
                <w:ilvl w:val="12"/>
                <w:numId w:val="0"/>
              </w:numPr>
              <w:rPr>
                <w:rFonts w:asciiTheme="minorHAnsi" w:hAnsiTheme="minorHAnsi" w:cstheme="minorHAnsi"/>
                <w:szCs w:val="22"/>
                <w:lang w:val="en-US"/>
              </w:rPr>
            </w:pPr>
          </w:p>
        </w:tc>
      </w:tr>
      <w:tr w:rsidR="008A184B" w:rsidRPr="00604386" w14:paraId="1263CD36" w14:textId="77777777" w:rsidTr="008A184B">
        <w:trPr>
          <w:trHeight w:val="408"/>
        </w:trPr>
        <w:tc>
          <w:tcPr>
            <w:tcW w:w="2410" w:type="dxa"/>
            <w:vMerge w:val="restart"/>
          </w:tcPr>
          <w:p w14:paraId="440AB157" w14:textId="681C341B" w:rsidR="008A184B" w:rsidRPr="008A184B" w:rsidRDefault="008A184B" w:rsidP="008A184B">
            <w:pPr>
              <w:pStyle w:val="u"/>
              <w:widowControl w:val="0"/>
              <w:numPr>
                <w:ilvl w:val="12"/>
                <w:numId w:val="0"/>
              </w:numPr>
              <w:jc w:val="left"/>
              <w:rPr>
                <w:rFonts w:asciiTheme="minorHAnsi" w:hAnsiTheme="minorHAnsi" w:cstheme="minorHAnsi"/>
                <w:szCs w:val="22"/>
                <w:lang w:val="en-US"/>
              </w:rPr>
            </w:pPr>
            <w:r w:rsidRPr="008A184B">
              <w:rPr>
                <w:rFonts w:asciiTheme="minorHAnsi" w:hAnsiTheme="minorHAnsi" w:cstheme="minorHAnsi"/>
                <w:b/>
                <w:szCs w:val="22"/>
                <w:lang w:val="en-US"/>
              </w:rPr>
              <w:t>Phase 5 - Capacity building, ownership and Knowledge transfer</w:t>
            </w:r>
          </w:p>
        </w:tc>
        <w:tc>
          <w:tcPr>
            <w:tcW w:w="4194" w:type="dxa"/>
          </w:tcPr>
          <w:p w14:paraId="69422906" w14:textId="38B41D94" w:rsidR="008A184B" w:rsidRPr="008A184B" w:rsidRDefault="008A184B" w:rsidP="008A184B">
            <w:pPr>
              <w:pStyle w:val="u"/>
              <w:widowControl w:val="0"/>
              <w:numPr>
                <w:ilvl w:val="0"/>
                <w:numId w:val="63"/>
              </w:numPr>
              <w:jc w:val="left"/>
              <w:rPr>
                <w:rFonts w:asciiTheme="minorHAnsi" w:hAnsiTheme="minorHAnsi" w:cstheme="minorHAnsi"/>
                <w:szCs w:val="22"/>
              </w:rPr>
            </w:pPr>
            <w:r w:rsidRPr="008A184B">
              <w:rPr>
                <w:rFonts w:asciiTheme="minorHAnsi" w:hAnsiTheme="minorHAnsi" w:cstheme="minorHAnsi"/>
                <w:szCs w:val="22"/>
              </w:rPr>
              <w:t>Training plans</w:t>
            </w:r>
          </w:p>
        </w:tc>
        <w:tc>
          <w:tcPr>
            <w:tcW w:w="2570" w:type="dxa"/>
            <w:vMerge w:val="restart"/>
          </w:tcPr>
          <w:p w14:paraId="2A2CC3E4" w14:textId="0712E734" w:rsidR="008A184B" w:rsidRPr="008A184B" w:rsidRDefault="008A184B" w:rsidP="008A184B">
            <w:pPr>
              <w:pStyle w:val="u"/>
              <w:widowControl w:val="0"/>
              <w:numPr>
                <w:ilvl w:val="12"/>
                <w:numId w:val="0"/>
              </w:numPr>
              <w:jc w:val="left"/>
              <w:rPr>
                <w:rFonts w:asciiTheme="minorHAnsi" w:hAnsiTheme="minorHAnsi" w:cstheme="minorHAnsi"/>
                <w:szCs w:val="22"/>
                <w:lang w:val="en-US"/>
              </w:rPr>
            </w:pPr>
            <w:r w:rsidRPr="00DD16C3">
              <w:rPr>
                <w:rFonts w:asciiTheme="minorHAnsi" w:hAnsiTheme="minorHAnsi" w:cstheme="minorHAnsi"/>
                <w:szCs w:val="22"/>
                <w:lang w:val="en-US"/>
              </w:rPr>
              <w:t>Ongoing process throughout the project</w:t>
            </w:r>
          </w:p>
        </w:tc>
      </w:tr>
      <w:tr w:rsidR="008A184B" w:rsidRPr="0038414E" w14:paraId="4607326A" w14:textId="77777777" w:rsidTr="008A184B">
        <w:trPr>
          <w:trHeight w:val="426"/>
        </w:trPr>
        <w:tc>
          <w:tcPr>
            <w:tcW w:w="2410" w:type="dxa"/>
            <w:vMerge/>
          </w:tcPr>
          <w:p w14:paraId="29931AAC" w14:textId="77777777" w:rsidR="008A184B" w:rsidRPr="0038414E" w:rsidRDefault="008A184B" w:rsidP="0038414E">
            <w:pPr>
              <w:pStyle w:val="u"/>
              <w:widowControl w:val="0"/>
              <w:numPr>
                <w:ilvl w:val="12"/>
                <w:numId w:val="0"/>
              </w:numPr>
              <w:rPr>
                <w:rFonts w:asciiTheme="minorHAnsi" w:hAnsiTheme="minorHAnsi" w:cstheme="minorHAnsi"/>
                <w:szCs w:val="22"/>
                <w:lang w:val="en-US"/>
              </w:rPr>
            </w:pPr>
          </w:p>
        </w:tc>
        <w:tc>
          <w:tcPr>
            <w:tcW w:w="4194" w:type="dxa"/>
          </w:tcPr>
          <w:p w14:paraId="0B730A89" w14:textId="58F1907B" w:rsidR="008A184B" w:rsidRPr="008A184B" w:rsidRDefault="008A184B" w:rsidP="008A184B">
            <w:pPr>
              <w:pStyle w:val="u"/>
              <w:widowControl w:val="0"/>
              <w:numPr>
                <w:ilvl w:val="0"/>
                <w:numId w:val="63"/>
              </w:numPr>
              <w:jc w:val="left"/>
              <w:rPr>
                <w:rFonts w:asciiTheme="minorHAnsi" w:hAnsiTheme="minorHAnsi" w:cstheme="minorHAnsi"/>
                <w:szCs w:val="22"/>
              </w:rPr>
            </w:pPr>
            <w:r w:rsidRPr="008A184B">
              <w:rPr>
                <w:rFonts w:asciiTheme="minorHAnsi" w:hAnsiTheme="minorHAnsi" w:cstheme="minorHAnsi"/>
                <w:szCs w:val="22"/>
              </w:rPr>
              <w:t>GIS &amp; Digital Databases</w:t>
            </w:r>
          </w:p>
        </w:tc>
        <w:tc>
          <w:tcPr>
            <w:tcW w:w="2570" w:type="dxa"/>
            <w:vMerge/>
          </w:tcPr>
          <w:p w14:paraId="5767D946" w14:textId="77777777" w:rsidR="008A184B" w:rsidRPr="0038414E" w:rsidRDefault="008A184B" w:rsidP="0038414E">
            <w:pPr>
              <w:pStyle w:val="u"/>
              <w:widowControl w:val="0"/>
              <w:numPr>
                <w:ilvl w:val="12"/>
                <w:numId w:val="0"/>
              </w:numPr>
              <w:rPr>
                <w:rFonts w:asciiTheme="minorHAnsi" w:hAnsiTheme="minorHAnsi" w:cstheme="minorHAnsi"/>
                <w:szCs w:val="22"/>
                <w:lang w:val="en-US"/>
              </w:rPr>
            </w:pPr>
          </w:p>
        </w:tc>
      </w:tr>
      <w:tr w:rsidR="008A184B" w:rsidRPr="0038414E" w14:paraId="68481ADF" w14:textId="77777777" w:rsidTr="0038414E">
        <w:tc>
          <w:tcPr>
            <w:tcW w:w="2410" w:type="dxa"/>
            <w:vMerge/>
          </w:tcPr>
          <w:p w14:paraId="69BC4A9E" w14:textId="77777777" w:rsidR="008A184B" w:rsidRPr="0038414E" w:rsidRDefault="008A184B" w:rsidP="0038414E">
            <w:pPr>
              <w:pStyle w:val="u"/>
              <w:widowControl w:val="0"/>
              <w:numPr>
                <w:ilvl w:val="12"/>
                <w:numId w:val="0"/>
              </w:numPr>
              <w:rPr>
                <w:rFonts w:asciiTheme="minorHAnsi" w:hAnsiTheme="minorHAnsi" w:cstheme="minorHAnsi"/>
                <w:szCs w:val="22"/>
                <w:lang w:val="en-US"/>
              </w:rPr>
            </w:pPr>
          </w:p>
        </w:tc>
        <w:tc>
          <w:tcPr>
            <w:tcW w:w="4194" w:type="dxa"/>
          </w:tcPr>
          <w:p w14:paraId="77878CE6" w14:textId="0975E0B5" w:rsidR="008A184B" w:rsidRPr="008A184B" w:rsidRDefault="008A184B" w:rsidP="008A184B">
            <w:pPr>
              <w:pStyle w:val="u"/>
              <w:widowControl w:val="0"/>
              <w:numPr>
                <w:ilvl w:val="0"/>
                <w:numId w:val="63"/>
              </w:numPr>
              <w:jc w:val="left"/>
              <w:rPr>
                <w:rFonts w:asciiTheme="minorHAnsi" w:hAnsiTheme="minorHAnsi" w:cstheme="minorHAnsi"/>
                <w:szCs w:val="22"/>
              </w:rPr>
            </w:pPr>
            <w:r w:rsidRPr="008A184B">
              <w:rPr>
                <w:rFonts w:asciiTheme="minorHAnsi" w:hAnsiTheme="minorHAnsi" w:cstheme="minorHAnsi"/>
                <w:szCs w:val="22"/>
              </w:rPr>
              <w:t>Capacity Building &amp; Mentorship Records</w:t>
            </w:r>
          </w:p>
        </w:tc>
        <w:tc>
          <w:tcPr>
            <w:tcW w:w="2570" w:type="dxa"/>
            <w:vMerge/>
          </w:tcPr>
          <w:p w14:paraId="26355D46" w14:textId="77777777" w:rsidR="008A184B" w:rsidRPr="0038414E" w:rsidRDefault="008A184B" w:rsidP="0038414E">
            <w:pPr>
              <w:pStyle w:val="u"/>
              <w:widowControl w:val="0"/>
              <w:numPr>
                <w:ilvl w:val="12"/>
                <w:numId w:val="0"/>
              </w:numPr>
              <w:rPr>
                <w:rFonts w:asciiTheme="minorHAnsi" w:hAnsiTheme="minorHAnsi" w:cstheme="minorHAnsi"/>
                <w:szCs w:val="22"/>
                <w:lang w:val="en-US"/>
              </w:rPr>
            </w:pPr>
          </w:p>
        </w:tc>
      </w:tr>
      <w:tr w:rsidR="0038414E" w:rsidRPr="0038414E" w14:paraId="71129413" w14:textId="77777777" w:rsidTr="0038414E">
        <w:tc>
          <w:tcPr>
            <w:tcW w:w="9174" w:type="dxa"/>
            <w:gridSpan w:val="3"/>
          </w:tcPr>
          <w:p w14:paraId="09287B65" w14:textId="77777777" w:rsidR="0038414E" w:rsidRPr="0038414E" w:rsidRDefault="0038414E" w:rsidP="0038414E">
            <w:pPr>
              <w:pStyle w:val="u"/>
              <w:widowControl w:val="0"/>
              <w:numPr>
                <w:ilvl w:val="12"/>
                <w:numId w:val="0"/>
              </w:numPr>
              <w:rPr>
                <w:rFonts w:asciiTheme="minorHAnsi" w:hAnsiTheme="minorHAnsi" w:cstheme="minorHAnsi"/>
                <w:szCs w:val="22"/>
              </w:rPr>
            </w:pPr>
            <w:r w:rsidRPr="0038414E">
              <w:rPr>
                <w:rFonts w:asciiTheme="minorHAnsi" w:hAnsiTheme="minorHAnsi" w:cstheme="minorHAnsi"/>
                <w:szCs w:val="22"/>
                <w:lang w:val="en"/>
              </w:rPr>
              <w:t>Final deliverables</w:t>
            </w:r>
          </w:p>
        </w:tc>
      </w:tr>
      <w:tr w:rsidR="0038414E" w:rsidRPr="0038414E" w14:paraId="3C3807FF" w14:textId="77777777" w:rsidTr="008A184B">
        <w:tc>
          <w:tcPr>
            <w:tcW w:w="2410" w:type="dxa"/>
          </w:tcPr>
          <w:p w14:paraId="70C79A8E" w14:textId="77777777" w:rsidR="0038414E" w:rsidRPr="0038414E" w:rsidRDefault="0038414E" w:rsidP="0038414E">
            <w:pPr>
              <w:pStyle w:val="u"/>
              <w:widowControl w:val="0"/>
              <w:numPr>
                <w:ilvl w:val="12"/>
                <w:numId w:val="0"/>
              </w:numPr>
              <w:rPr>
                <w:rFonts w:asciiTheme="minorHAnsi" w:hAnsiTheme="minorHAnsi" w:cstheme="minorHAnsi"/>
                <w:szCs w:val="22"/>
              </w:rPr>
            </w:pPr>
            <w:r w:rsidRPr="0038414E">
              <w:rPr>
                <w:rFonts w:asciiTheme="minorHAnsi" w:hAnsiTheme="minorHAnsi" w:cstheme="minorHAnsi"/>
                <w:szCs w:val="22"/>
                <w:lang w:val="en"/>
              </w:rPr>
              <w:t>Item</w:t>
            </w:r>
          </w:p>
        </w:tc>
        <w:tc>
          <w:tcPr>
            <w:tcW w:w="4194" w:type="dxa"/>
          </w:tcPr>
          <w:p w14:paraId="34812AF4" w14:textId="77777777" w:rsidR="0038414E" w:rsidRPr="0038414E" w:rsidRDefault="0038414E" w:rsidP="0038414E">
            <w:pPr>
              <w:pStyle w:val="u"/>
              <w:widowControl w:val="0"/>
              <w:numPr>
                <w:ilvl w:val="12"/>
                <w:numId w:val="0"/>
              </w:numPr>
              <w:rPr>
                <w:rFonts w:asciiTheme="minorHAnsi" w:hAnsiTheme="minorHAnsi" w:cstheme="minorHAnsi"/>
                <w:szCs w:val="22"/>
              </w:rPr>
            </w:pPr>
            <w:r w:rsidRPr="0038414E">
              <w:rPr>
                <w:rFonts w:asciiTheme="minorHAnsi" w:hAnsiTheme="minorHAnsi" w:cstheme="minorHAnsi"/>
                <w:szCs w:val="22"/>
                <w:lang w:val="en"/>
              </w:rPr>
              <w:t>Deliverable</w:t>
            </w:r>
          </w:p>
        </w:tc>
        <w:tc>
          <w:tcPr>
            <w:tcW w:w="2570" w:type="dxa"/>
            <w:vAlign w:val="center"/>
          </w:tcPr>
          <w:p w14:paraId="5A59A5BC" w14:textId="77777777" w:rsidR="0038414E" w:rsidRPr="0038414E" w:rsidRDefault="0038414E" w:rsidP="008A184B">
            <w:pPr>
              <w:pStyle w:val="u"/>
              <w:widowControl w:val="0"/>
              <w:numPr>
                <w:ilvl w:val="12"/>
                <w:numId w:val="0"/>
              </w:numPr>
              <w:jc w:val="left"/>
              <w:rPr>
                <w:rFonts w:asciiTheme="minorHAnsi" w:hAnsiTheme="minorHAnsi" w:cstheme="minorHAnsi"/>
                <w:szCs w:val="22"/>
              </w:rPr>
            </w:pPr>
            <w:r w:rsidRPr="0038414E">
              <w:rPr>
                <w:rFonts w:asciiTheme="minorHAnsi" w:hAnsiTheme="minorHAnsi" w:cstheme="minorHAnsi"/>
                <w:szCs w:val="22"/>
                <w:lang w:val="en"/>
              </w:rPr>
              <w:t>Deliverable submission deadline</w:t>
            </w:r>
          </w:p>
        </w:tc>
      </w:tr>
      <w:tr w:rsidR="008A184B" w:rsidRPr="0038414E" w14:paraId="5FB1715F" w14:textId="77777777" w:rsidTr="008A184B">
        <w:trPr>
          <w:trHeight w:val="312"/>
        </w:trPr>
        <w:tc>
          <w:tcPr>
            <w:tcW w:w="2410" w:type="dxa"/>
            <w:vMerge w:val="restart"/>
          </w:tcPr>
          <w:p w14:paraId="4C978E4A" w14:textId="046D5EB8" w:rsidR="008A184B" w:rsidRPr="0038414E" w:rsidRDefault="008A184B" w:rsidP="008A184B">
            <w:pPr>
              <w:pStyle w:val="u"/>
              <w:widowControl w:val="0"/>
              <w:numPr>
                <w:ilvl w:val="12"/>
                <w:numId w:val="0"/>
              </w:numPr>
              <w:jc w:val="left"/>
              <w:rPr>
                <w:rFonts w:asciiTheme="minorHAnsi" w:hAnsiTheme="minorHAnsi" w:cstheme="minorHAnsi"/>
                <w:szCs w:val="22"/>
              </w:rPr>
            </w:pPr>
            <w:r w:rsidRPr="008A184B">
              <w:rPr>
                <w:rFonts w:asciiTheme="minorHAnsi" w:hAnsiTheme="minorHAnsi" w:cstheme="minorHAnsi"/>
                <w:b/>
                <w:szCs w:val="22"/>
                <w:lang w:val="en-US"/>
              </w:rPr>
              <w:t>Phase 6 - Validation, communication and capitalisation</w:t>
            </w:r>
          </w:p>
        </w:tc>
        <w:tc>
          <w:tcPr>
            <w:tcW w:w="4194" w:type="dxa"/>
          </w:tcPr>
          <w:p w14:paraId="6D3A7FC0" w14:textId="67099779" w:rsidR="008A184B" w:rsidRPr="0038414E" w:rsidRDefault="008A184B" w:rsidP="008A184B">
            <w:pPr>
              <w:pStyle w:val="u"/>
              <w:widowControl w:val="0"/>
              <w:numPr>
                <w:ilvl w:val="0"/>
                <w:numId w:val="63"/>
              </w:numPr>
              <w:rPr>
                <w:rFonts w:asciiTheme="minorHAnsi" w:hAnsiTheme="minorHAnsi" w:cstheme="minorHAnsi"/>
                <w:szCs w:val="22"/>
              </w:rPr>
            </w:pPr>
            <w:r>
              <w:rPr>
                <w:rFonts w:asciiTheme="minorHAnsi" w:hAnsiTheme="minorHAnsi" w:cstheme="minorHAnsi"/>
                <w:szCs w:val="22"/>
              </w:rPr>
              <w:t>Final report</w:t>
            </w:r>
          </w:p>
        </w:tc>
        <w:tc>
          <w:tcPr>
            <w:tcW w:w="2570" w:type="dxa"/>
            <w:vMerge w:val="restart"/>
            <w:vAlign w:val="center"/>
          </w:tcPr>
          <w:p w14:paraId="7843E4E7" w14:textId="04804031" w:rsidR="008A184B" w:rsidRPr="0038414E" w:rsidRDefault="008A184B" w:rsidP="008A184B">
            <w:pPr>
              <w:pStyle w:val="u"/>
              <w:widowControl w:val="0"/>
              <w:numPr>
                <w:ilvl w:val="12"/>
                <w:numId w:val="0"/>
              </w:numPr>
              <w:jc w:val="left"/>
              <w:rPr>
                <w:rFonts w:asciiTheme="minorHAnsi" w:hAnsiTheme="minorHAnsi" w:cstheme="minorHAnsi"/>
                <w:szCs w:val="22"/>
              </w:rPr>
            </w:pPr>
            <w:r w:rsidRPr="008A184B">
              <w:rPr>
                <w:rFonts w:asciiTheme="minorHAnsi" w:hAnsiTheme="minorHAnsi" w:cstheme="minorHAnsi"/>
                <w:szCs w:val="22"/>
              </w:rPr>
              <w:t>T0+20 months</w:t>
            </w:r>
          </w:p>
        </w:tc>
      </w:tr>
      <w:tr w:rsidR="008A184B" w:rsidRPr="0038414E" w14:paraId="2180D999" w14:textId="77777777" w:rsidTr="008A184B">
        <w:trPr>
          <w:trHeight w:val="458"/>
        </w:trPr>
        <w:tc>
          <w:tcPr>
            <w:tcW w:w="2410" w:type="dxa"/>
            <w:vMerge/>
          </w:tcPr>
          <w:p w14:paraId="3557224D" w14:textId="77777777" w:rsidR="008A184B" w:rsidRPr="0038414E" w:rsidRDefault="008A184B" w:rsidP="008A184B">
            <w:pPr>
              <w:pStyle w:val="u"/>
              <w:widowControl w:val="0"/>
              <w:numPr>
                <w:ilvl w:val="12"/>
                <w:numId w:val="0"/>
              </w:numPr>
              <w:rPr>
                <w:rFonts w:asciiTheme="minorHAnsi" w:hAnsiTheme="minorHAnsi" w:cstheme="minorHAnsi"/>
                <w:szCs w:val="22"/>
              </w:rPr>
            </w:pPr>
          </w:p>
        </w:tc>
        <w:tc>
          <w:tcPr>
            <w:tcW w:w="4194" w:type="dxa"/>
            <w:vAlign w:val="center"/>
          </w:tcPr>
          <w:p w14:paraId="6ACBC72D" w14:textId="45A3D194" w:rsidR="008A184B" w:rsidRPr="0038414E" w:rsidRDefault="008A184B" w:rsidP="008A184B">
            <w:pPr>
              <w:pStyle w:val="u"/>
              <w:widowControl w:val="0"/>
              <w:numPr>
                <w:ilvl w:val="0"/>
                <w:numId w:val="63"/>
              </w:numPr>
              <w:rPr>
                <w:rFonts w:asciiTheme="minorHAnsi" w:hAnsiTheme="minorHAnsi" w:cstheme="minorHAnsi"/>
                <w:szCs w:val="22"/>
              </w:rPr>
            </w:pPr>
            <w:r w:rsidRPr="008A184B">
              <w:rPr>
                <w:rFonts w:asciiTheme="minorHAnsi" w:hAnsiTheme="minorHAnsi" w:cstheme="minorHAnsi"/>
                <w:szCs w:val="22"/>
              </w:rPr>
              <w:t>National validation workshop</w:t>
            </w:r>
          </w:p>
        </w:tc>
        <w:tc>
          <w:tcPr>
            <w:tcW w:w="2570" w:type="dxa"/>
            <w:vMerge/>
          </w:tcPr>
          <w:p w14:paraId="26A4F612" w14:textId="77777777" w:rsidR="008A184B" w:rsidRPr="0038414E" w:rsidRDefault="008A184B" w:rsidP="008A184B">
            <w:pPr>
              <w:pStyle w:val="u"/>
              <w:widowControl w:val="0"/>
              <w:numPr>
                <w:ilvl w:val="12"/>
                <w:numId w:val="0"/>
              </w:numPr>
              <w:rPr>
                <w:rFonts w:asciiTheme="minorHAnsi" w:hAnsiTheme="minorHAnsi" w:cstheme="minorHAnsi"/>
                <w:szCs w:val="22"/>
              </w:rPr>
            </w:pPr>
          </w:p>
        </w:tc>
      </w:tr>
      <w:tr w:rsidR="008A184B" w:rsidRPr="0038414E" w14:paraId="173E62E0" w14:textId="77777777" w:rsidTr="008A184B">
        <w:trPr>
          <w:trHeight w:val="379"/>
        </w:trPr>
        <w:tc>
          <w:tcPr>
            <w:tcW w:w="2410" w:type="dxa"/>
            <w:vMerge/>
          </w:tcPr>
          <w:p w14:paraId="2E6BE752" w14:textId="77777777" w:rsidR="008A184B" w:rsidRPr="0038414E" w:rsidRDefault="008A184B" w:rsidP="008A184B">
            <w:pPr>
              <w:pStyle w:val="u"/>
              <w:widowControl w:val="0"/>
              <w:numPr>
                <w:ilvl w:val="12"/>
                <w:numId w:val="0"/>
              </w:numPr>
              <w:rPr>
                <w:rFonts w:asciiTheme="minorHAnsi" w:hAnsiTheme="minorHAnsi" w:cstheme="minorHAnsi"/>
                <w:szCs w:val="22"/>
              </w:rPr>
            </w:pPr>
          </w:p>
        </w:tc>
        <w:tc>
          <w:tcPr>
            <w:tcW w:w="4194" w:type="dxa"/>
          </w:tcPr>
          <w:p w14:paraId="7C960CE7" w14:textId="5AD557FD" w:rsidR="008A184B" w:rsidRPr="0038414E" w:rsidRDefault="008A184B" w:rsidP="008A184B">
            <w:pPr>
              <w:pStyle w:val="u"/>
              <w:widowControl w:val="0"/>
              <w:numPr>
                <w:ilvl w:val="0"/>
                <w:numId w:val="63"/>
              </w:numPr>
              <w:rPr>
                <w:rFonts w:asciiTheme="minorHAnsi" w:hAnsiTheme="minorHAnsi" w:cstheme="minorHAnsi"/>
                <w:szCs w:val="22"/>
              </w:rPr>
            </w:pPr>
            <w:r w:rsidRPr="008A184B">
              <w:rPr>
                <w:rFonts w:asciiTheme="minorHAnsi" w:hAnsiTheme="minorHAnsi" w:cstheme="minorHAnsi"/>
                <w:szCs w:val="22"/>
              </w:rPr>
              <w:t>Communication Dossier</w:t>
            </w:r>
          </w:p>
        </w:tc>
        <w:tc>
          <w:tcPr>
            <w:tcW w:w="2570" w:type="dxa"/>
            <w:vMerge/>
          </w:tcPr>
          <w:p w14:paraId="2379EB23" w14:textId="77777777" w:rsidR="008A184B" w:rsidRPr="0038414E" w:rsidRDefault="008A184B" w:rsidP="008A184B">
            <w:pPr>
              <w:pStyle w:val="u"/>
              <w:widowControl w:val="0"/>
              <w:numPr>
                <w:ilvl w:val="12"/>
                <w:numId w:val="0"/>
              </w:numPr>
              <w:rPr>
                <w:rFonts w:asciiTheme="minorHAnsi" w:hAnsiTheme="minorHAnsi" w:cstheme="minorHAnsi"/>
                <w:szCs w:val="22"/>
              </w:rPr>
            </w:pPr>
          </w:p>
        </w:tc>
      </w:tr>
    </w:tbl>
    <w:p w14:paraId="672879E1" w14:textId="13B9D0B3" w:rsidR="00EF653D" w:rsidRPr="00D95D87" w:rsidRDefault="00EF653D" w:rsidP="00EF653D">
      <w:pPr>
        <w:pStyle w:val="Titre2"/>
        <w:spacing w:before="120" w:after="60"/>
        <w:rPr>
          <w:rFonts w:asciiTheme="minorHAnsi" w:hAnsiTheme="minorHAnsi" w:cstheme="minorHAnsi"/>
          <w:sz w:val="22"/>
          <w:szCs w:val="22"/>
          <w:lang w:val="en-GB"/>
        </w:rPr>
      </w:pPr>
      <w:bookmarkStart w:id="171" w:name="_Toc392669642"/>
      <w:bookmarkStart w:id="172" w:name="_Toc140836328"/>
      <w:bookmarkStart w:id="173" w:name="_Toc392669644"/>
      <w:bookmarkEnd w:id="170"/>
      <w:r w:rsidRPr="00D95D87">
        <w:rPr>
          <w:rFonts w:asciiTheme="minorHAnsi" w:hAnsiTheme="minorHAnsi" w:cstheme="minorHAnsi"/>
          <w:sz w:val="22"/>
          <w:szCs w:val="22"/>
          <w:lang w:val="en"/>
        </w:rPr>
        <w:t>Expert in charge of the assignment</w:t>
      </w:r>
      <w:bookmarkEnd w:id="171"/>
      <w:bookmarkEnd w:id="17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174" w:name="_Toc140836329"/>
      <w:r w:rsidRPr="00D95D87">
        <w:rPr>
          <w:rFonts w:asciiTheme="minorHAnsi" w:hAnsiTheme="minorHAnsi" w:cstheme="minorHAnsi"/>
          <w:sz w:val="22"/>
          <w:szCs w:val="22"/>
          <w:lang w:val="en"/>
        </w:rPr>
        <w:t>Place of execution</w:t>
      </w:r>
      <w:bookmarkEnd w:id="173"/>
      <w:bookmarkEnd w:id="174"/>
    </w:p>
    <w:p w14:paraId="2347A1C4" w14:textId="2B17C362"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4126F9">
        <w:rPr>
          <w:rFonts w:asciiTheme="minorHAnsi" w:hAnsiTheme="minorHAnsi" w:cstheme="minorHAnsi"/>
          <w:szCs w:val="22"/>
          <w:lang w:val="en"/>
        </w:rPr>
        <w:t xml:space="preserve">Ghana.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175"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175"/>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176" w:name="_Toc392669645"/>
      <w:bookmarkStart w:id="177" w:name="_Toc140836333"/>
      <w:r w:rsidRPr="0041061D">
        <w:rPr>
          <w:rFonts w:asciiTheme="minorHAnsi" w:hAnsiTheme="minorHAnsi"/>
          <w:sz w:val="22"/>
          <w:szCs w:val="22"/>
          <w:lang w:val="en"/>
        </w:rPr>
        <w:lastRenderedPageBreak/>
        <w:t xml:space="preserve">Commitments of the </w:t>
      </w:r>
      <w:bookmarkEnd w:id="176"/>
      <w:r w:rsidR="00567093">
        <w:rPr>
          <w:rFonts w:asciiTheme="minorHAnsi" w:hAnsiTheme="minorHAnsi" w:cstheme="minorHAnsi"/>
          <w:smallCaps/>
          <w:sz w:val="22"/>
          <w:lang w:val="en"/>
        </w:rPr>
        <w:t>Contractor</w:t>
      </w:r>
      <w:bookmarkEnd w:id="177"/>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178" w:name="_Toc392669646"/>
      <w:bookmarkStart w:id="179" w:name="_Toc140836334"/>
      <w:r w:rsidRPr="00567093">
        <w:rPr>
          <w:rFonts w:asciiTheme="minorHAnsi" w:hAnsiTheme="minorHAnsi"/>
          <w:sz w:val="22"/>
          <w:szCs w:val="22"/>
          <w:lang w:val="en"/>
        </w:rPr>
        <w:t>Confidentiality</w:t>
      </w:r>
      <w:bookmarkEnd w:id="178"/>
      <w:bookmarkEnd w:id="179"/>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w:t>
      </w:r>
      <w:r w:rsidRPr="00567093">
        <w:rPr>
          <w:rFonts w:asciiTheme="minorHAnsi" w:hAnsiTheme="minorHAnsi" w:cs="Arial"/>
          <w:szCs w:val="22"/>
          <w:lang w:val="en"/>
        </w:rPr>
        <w:lastRenderedPageBreak/>
        <w:t>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DD16C3" w:rsidRDefault="00122959" w:rsidP="00A1761D">
      <w:pPr>
        <w:pStyle w:val="Titre2"/>
        <w:spacing w:before="120" w:after="60"/>
        <w:jc w:val="both"/>
        <w:rPr>
          <w:rFonts w:asciiTheme="minorHAnsi" w:hAnsiTheme="minorHAnsi"/>
          <w:sz w:val="22"/>
          <w:szCs w:val="22"/>
          <w:lang w:val="en-US"/>
        </w:rPr>
      </w:pPr>
      <w:bookmarkStart w:id="180" w:name="_Toc392669649"/>
      <w:bookmarkStart w:id="181" w:name="_Toc140836336"/>
      <w:r w:rsidRPr="00567093">
        <w:rPr>
          <w:rFonts w:asciiTheme="minorHAnsi" w:hAnsiTheme="minorHAnsi"/>
          <w:sz w:val="22"/>
          <w:szCs w:val="22"/>
          <w:lang w:val="en"/>
        </w:rPr>
        <w:t>Insurance</w:t>
      </w:r>
      <w:bookmarkEnd w:id="180"/>
      <w:bookmarkEnd w:id="18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182" w:name="_Toc525912441"/>
      <w:bookmarkStart w:id="183" w:name="_Ref464060009"/>
      <w:bookmarkStart w:id="184" w:name="_Toc140836337"/>
      <w:r w:rsidRPr="000D43C1">
        <w:rPr>
          <w:rFonts w:asciiTheme="minorHAnsi" w:hAnsiTheme="minorHAnsi"/>
          <w:sz w:val="22"/>
          <w:lang w:val="en"/>
        </w:rPr>
        <w:t>Contact person and communication</w:t>
      </w:r>
      <w:bookmarkEnd w:id="182"/>
      <w:bookmarkEnd w:id="183"/>
      <w:bookmarkEnd w:id="18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604386"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DD16C3" w:rsidRDefault="00D07897" w:rsidP="00B2733D">
            <w:pPr>
              <w:widowControl w:val="0"/>
              <w:numPr>
                <w:ilvl w:val="12"/>
                <w:numId w:val="0"/>
              </w:numPr>
              <w:spacing w:line="240" w:lineRule="auto"/>
              <w:jc w:val="both"/>
              <w:rPr>
                <w:rFonts w:asciiTheme="minorHAnsi" w:hAnsiTheme="minorHAnsi" w:cs="Arial"/>
                <w:smallCaps/>
                <w:sz w:val="22"/>
              </w:rPr>
            </w:pPr>
            <w:r w:rsidRPr="00DD16C3">
              <w:rPr>
                <w:rFonts w:asciiTheme="minorHAnsi" w:hAnsiTheme="minorHAnsi" w:cs="Arial"/>
                <w:smallCaps/>
                <w:sz w:val="22"/>
              </w:rPr>
              <w:t xml:space="preserve">Expertise France </w:t>
            </w:r>
          </w:p>
          <w:p w14:paraId="692A8176" w14:textId="08971A34" w:rsidR="004126F9" w:rsidRPr="00DD16C3" w:rsidRDefault="004126F9" w:rsidP="004126F9">
            <w:pPr>
              <w:widowControl w:val="0"/>
              <w:numPr>
                <w:ilvl w:val="12"/>
                <w:numId w:val="0"/>
              </w:numPr>
              <w:spacing w:line="240" w:lineRule="auto"/>
              <w:jc w:val="both"/>
              <w:rPr>
                <w:rFonts w:asciiTheme="minorHAnsi" w:hAnsiTheme="minorHAnsi" w:cs="Arial"/>
                <w:sz w:val="22"/>
              </w:rPr>
            </w:pPr>
            <w:r w:rsidRPr="00DD16C3">
              <w:rPr>
                <w:rFonts w:asciiTheme="minorHAnsi" w:hAnsiTheme="minorHAnsi" w:cs="Arial"/>
                <w:sz w:val="22"/>
              </w:rPr>
              <w:t>Jihane RANGAMA, Technical Coordinator</w:t>
            </w:r>
          </w:p>
          <w:p w14:paraId="1EB58E2B" w14:textId="77777777" w:rsidR="004126F9" w:rsidRPr="00DD16C3" w:rsidRDefault="00CA54EE" w:rsidP="004126F9">
            <w:pPr>
              <w:widowControl w:val="0"/>
              <w:numPr>
                <w:ilvl w:val="12"/>
                <w:numId w:val="0"/>
              </w:numPr>
              <w:spacing w:line="240" w:lineRule="auto"/>
              <w:jc w:val="both"/>
              <w:rPr>
                <w:rFonts w:asciiTheme="minorHAnsi" w:hAnsiTheme="minorHAnsi" w:cs="Arial"/>
                <w:sz w:val="22"/>
              </w:rPr>
            </w:pPr>
            <w:hyperlink r:id="rId16" w:history="1">
              <w:r w:rsidR="004126F9" w:rsidRPr="00DD16C3">
                <w:rPr>
                  <w:rStyle w:val="Lienhypertexte"/>
                  <w:rFonts w:asciiTheme="minorHAnsi" w:hAnsiTheme="minorHAnsi" w:cs="Arial"/>
                  <w:sz w:val="22"/>
                </w:rPr>
                <w:t>jihane.rangama@expertisefrance.fr</w:t>
              </w:r>
            </w:hyperlink>
          </w:p>
          <w:p w14:paraId="361BDC97" w14:textId="77777777" w:rsidR="004126F9" w:rsidRPr="00B37A05" w:rsidRDefault="004126F9" w:rsidP="004126F9">
            <w:pPr>
              <w:widowControl w:val="0"/>
              <w:numPr>
                <w:ilvl w:val="12"/>
                <w:numId w:val="0"/>
              </w:numPr>
              <w:spacing w:line="240" w:lineRule="auto"/>
              <w:jc w:val="both"/>
              <w:rPr>
                <w:rFonts w:asciiTheme="minorHAnsi" w:hAnsiTheme="minorHAnsi" w:cs="Arial"/>
                <w:sz w:val="22"/>
                <w:lang w:val="en-US"/>
              </w:rPr>
            </w:pPr>
            <w:r w:rsidRPr="00B37A05">
              <w:rPr>
                <w:rFonts w:asciiTheme="minorHAnsi" w:hAnsiTheme="minorHAnsi" w:cs="Arial"/>
                <w:sz w:val="22"/>
                <w:lang w:val="en-US"/>
              </w:rPr>
              <w:t>Sustainable Development Department</w:t>
            </w:r>
          </w:p>
          <w:p w14:paraId="65EA65F1" w14:textId="77777777" w:rsidR="004126F9" w:rsidRPr="00B37A05" w:rsidRDefault="004126F9" w:rsidP="004126F9">
            <w:pPr>
              <w:widowControl w:val="0"/>
              <w:numPr>
                <w:ilvl w:val="12"/>
                <w:numId w:val="0"/>
              </w:numPr>
              <w:spacing w:line="240" w:lineRule="auto"/>
              <w:jc w:val="both"/>
              <w:rPr>
                <w:rFonts w:asciiTheme="minorHAnsi" w:hAnsiTheme="minorHAnsi" w:cs="Arial"/>
                <w:sz w:val="22"/>
                <w:lang w:val="en-US"/>
              </w:rPr>
            </w:pPr>
            <w:r w:rsidRPr="00B37A05">
              <w:rPr>
                <w:rFonts w:asciiTheme="minorHAnsi" w:hAnsiTheme="minorHAnsi" w:cs="Arial"/>
                <w:sz w:val="22"/>
                <w:lang w:val="en-US"/>
              </w:rPr>
              <w:t>Buro office</w:t>
            </w:r>
          </w:p>
          <w:p w14:paraId="06B46D2D" w14:textId="6C55CDA0" w:rsidR="00D07897" w:rsidRPr="00DD16C3" w:rsidRDefault="004126F9" w:rsidP="004126F9">
            <w:pPr>
              <w:widowControl w:val="0"/>
              <w:numPr>
                <w:ilvl w:val="12"/>
                <w:numId w:val="0"/>
              </w:numPr>
              <w:spacing w:line="240" w:lineRule="auto"/>
              <w:jc w:val="both"/>
              <w:rPr>
                <w:rFonts w:asciiTheme="minorHAnsi" w:hAnsiTheme="minorHAnsi" w:cs="Arial"/>
                <w:sz w:val="22"/>
                <w:highlight w:val="yellow"/>
                <w:lang w:val="en-US"/>
              </w:rPr>
            </w:pPr>
            <w:r w:rsidRPr="00B37A05">
              <w:rPr>
                <w:rFonts w:asciiTheme="minorHAnsi" w:hAnsiTheme="minorHAnsi" w:cs="Arial"/>
                <w:sz w:val="22"/>
                <w:lang w:val="en-US"/>
              </w:rPr>
              <w:t>Osu close, plot n. 7</w:t>
            </w:r>
          </w:p>
        </w:tc>
      </w:tr>
      <w:tr w:rsidR="00D07897" w:rsidRPr="00604386"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185" w:name="_Toc140836338"/>
      <w:r>
        <w:rPr>
          <w:rFonts w:asciiTheme="minorHAnsi" w:hAnsiTheme="minorHAnsi"/>
          <w:sz w:val="22"/>
          <w:lang w:val="en"/>
        </w:rPr>
        <w:t>Understaking against deforestation</w:t>
      </w:r>
      <w:bookmarkEnd w:id="18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r w:rsidR="00CA54EE">
        <w:fldChar w:fldCharType="begin"/>
      </w:r>
      <w:r w:rsidR="00CA54EE" w:rsidRPr="00604386">
        <w:rPr>
          <w:lang w:val="en-US"/>
          <w:rPrChange w:id="186" w:author="Irvika LEDAGA" w:date="2026-01-14T16:49:00Z">
            <w:rPr/>
          </w:rPrChange>
        </w:rPr>
        <w:instrText xml:space="preserve"> HYPERLINK "https://www.ecologie.gouv.fr/sites/default/files/Guide_politique_achat_public_zero_deforestation.pdf" </w:instrText>
      </w:r>
      <w:r w:rsidR="00CA54EE">
        <w:fldChar w:fldCharType="separate"/>
      </w:r>
      <w:r>
        <w:rPr>
          <w:rStyle w:val="Lienhypertexte"/>
          <w:rFonts w:asciiTheme="minorHAnsi" w:hAnsiTheme="minorHAnsi"/>
          <w:sz w:val="22"/>
          <w:szCs w:val="22"/>
          <w:lang w:val="en-GB"/>
        </w:rPr>
        <w:t>https://www.ecologie.gouv.fr/sites/default/files/Guide_politique_achat_public_zero_deforestation.pdf</w:t>
      </w:r>
      <w:r w:rsidR="00CA54EE">
        <w:rPr>
          <w:rStyle w:val="Lienhypertexte"/>
          <w:rFonts w:asciiTheme="minorHAnsi" w:hAnsiTheme="minorHAnsi"/>
          <w:sz w:val="22"/>
          <w:szCs w:val="22"/>
          <w:lang w:val="en-GB"/>
        </w:rPr>
        <w:fldChar w:fldCharType="end"/>
      </w: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87" w:name="_Toc140836339"/>
      <w:r w:rsidRPr="000D43C1">
        <w:rPr>
          <w:rFonts w:asciiTheme="minorHAnsi" w:hAnsiTheme="minorHAnsi"/>
          <w:b/>
          <w:bCs/>
          <w:caps/>
          <w:sz w:val="24"/>
          <w:u w:val="single"/>
          <w:lang w:val="en"/>
        </w:rPr>
        <w:t>Re-examination clause</w:t>
      </w:r>
      <w:bookmarkEnd w:id="18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06905466" w14:textId="203B5888" w:rsidR="004126F9" w:rsidRDefault="004126F9" w:rsidP="004126F9">
      <w:pPr>
        <w:pStyle w:val="u"/>
        <w:widowControl w:val="0"/>
        <w:numPr>
          <w:ilvl w:val="1"/>
          <w:numId w:val="56"/>
        </w:numPr>
        <w:spacing w:before="120"/>
        <w:rPr>
          <w:rFonts w:asciiTheme="minorHAnsi" w:hAnsiTheme="minorHAnsi" w:cstheme="minorHAnsi"/>
          <w:szCs w:val="22"/>
          <w:lang w:val="en-GB"/>
        </w:rPr>
      </w:pPr>
      <w:r w:rsidRPr="00BF2B3A">
        <w:rPr>
          <w:rFonts w:asciiTheme="minorHAnsi" w:hAnsiTheme="minorHAnsi" w:cstheme="minorHAnsi"/>
          <w:szCs w:val="22"/>
          <w:lang w:val="en-GB"/>
        </w:rPr>
        <w:t>Updating technical elements (details on deliverables</w:t>
      </w:r>
      <w:r>
        <w:rPr>
          <w:rFonts w:asciiTheme="minorHAnsi" w:hAnsiTheme="minorHAnsi" w:cstheme="minorHAnsi"/>
          <w:szCs w:val="22"/>
          <w:lang w:val="en-GB"/>
        </w:rPr>
        <w:t xml:space="preserve"> such as change of format, structure, schedule details </w:t>
      </w:r>
      <w:r w:rsidRPr="00BF2B3A">
        <w:rPr>
          <w:rFonts w:asciiTheme="minorHAnsi" w:hAnsiTheme="minorHAnsi" w:cstheme="minorHAnsi"/>
          <w:szCs w:val="22"/>
          <w:lang w:val="en-GB"/>
        </w:rPr>
        <w:t>etc.).</w:t>
      </w:r>
    </w:p>
    <w:p w14:paraId="4CBEB6B4" w14:textId="77777777" w:rsidR="004126F9" w:rsidRPr="004126F9" w:rsidRDefault="004126F9" w:rsidP="004126F9">
      <w:pPr>
        <w:pStyle w:val="u"/>
        <w:widowControl w:val="0"/>
        <w:numPr>
          <w:ilvl w:val="1"/>
          <w:numId w:val="56"/>
        </w:numPr>
        <w:spacing w:before="120"/>
        <w:rPr>
          <w:rFonts w:asciiTheme="minorHAnsi" w:hAnsiTheme="minorHAnsi" w:cstheme="minorHAnsi"/>
          <w:szCs w:val="22"/>
          <w:lang w:val="en-GB"/>
        </w:rPr>
      </w:pPr>
      <w:r w:rsidRPr="004126F9">
        <w:rPr>
          <w:rFonts w:asciiTheme="minorHAnsi" w:hAnsiTheme="minorHAnsi" w:cstheme="minorHAnsi"/>
          <w:szCs w:val="22"/>
          <w:lang w:val="en-GB"/>
        </w:rPr>
        <w:t>Minor adjustments to implementation arrangements that do not affect the contract’s price, duration, or scope (minor scheduling, logistical, or coordination changes).</w:t>
      </w:r>
      <w:r w:rsidRPr="004126F9">
        <w:rPr>
          <w:lang w:val="en-US"/>
        </w:rPr>
        <w:t xml:space="preserve"> </w:t>
      </w:r>
    </w:p>
    <w:p w14:paraId="5B988840" w14:textId="61CA9CB9" w:rsidR="00C64382" w:rsidRPr="004126F9" w:rsidRDefault="009766DB" w:rsidP="004126F9">
      <w:pPr>
        <w:pStyle w:val="u"/>
        <w:widowControl w:val="0"/>
        <w:spacing w:before="120"/>
        <w:rPr>
          <w:rFonts w:asciiTheme="minorHAnsi" w:hAnsiTheme="minorHAnsi" w:cstheme="minorHAnsi"/>
          <w:szCs w:val="22"/>
          <w:lang w:val="en-GB"/>
        </w:rPr>
      </w:pPr>
      <w:r w:rsidRPr="004126F9">
        <w:rPr>
          <w:rFonts w:asciiTheme="minorHAnsi" w:hAnsiTheme="minorHAnsi" w:cstheme="minorHAnsi"/>
          <w:szCs w:val="22"/>
          <w:lang w:val="en"/>
        </w:rPr>
        <w:t xml:space="preserve">Such modifications shall be notified to the Contractor via any means defined by </w:t>
      </w:r>
      <w:r w:rsidR="000D43C1" w:rsidRPr="004126F9">
        <w:rPr>
          <w:rFonts w:asciiTheme="minorHAnsi" w:hAnsiTheme="minorHAnsi" w:cstheme="minorHAnsi"/>
          <w:smallCaps/>
          <w:szCs w:val="22"/>
          <w:lang w:val="en-GB"/>
        </w:rPr>
        <w:t>Expertise France</w:t>
      </w:r>
      <w:r w:rsidR="000D43C1" w:rsidRPr="004126F9">
        <w:rPr>
          <w:rFonts w:asciiTheme="minorHAnsi" w:hAnsiTheme="minorHAnsi" w:cstheme="minorHAnsi"/>
          <w:szCs w:val="22"/>
          <w:lang w:val="en"/>
        </w:rPr>
        <w:t xml:space="preserve"> </w:t>
      </w:r>
      <w:r w:rsidRPr="004126F9">
        <w:rPr>
          <w:rFonts w:asciiTheme="minorHAnsi" w:hAnsiTheme="minorHAnsi" w:cstheme="minorHAnsi"/>
          <w:szCs w:val="22"/>
          <w:lang w:val="en"/>
        </w:rPr>
        <w:t>guaranteeing full traceability of exchanges</w:t>
      </w:r>
      <w:r w:rsidR="004126F9">
        <w:rPr>
          <w:rFonts w:asciiTheme="minorHAnsi" w:hAnsiTheme="minorHAnsi" w:cstheme="minorHAnsi"/>
          <w:szCs w:val="22"/>
          <w:lang w:val="en"/>
        </w:rPr>
        <w:t xml:space="preserve">. </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88" w:name="_Toc70411395"/>
      <w:bookmarkStart w:id="189" w:name="_Toc140836340"/>
      <w:r w:rsidRPr="000D43C1">
        <w:rPr>
          <w:rFonts w:asciiTheme="minorHAnsi" w:hAnsiTheme="minorHAnsi"/>
          <w:b/>
          <w:bCs/>
          <w:caps/>
          <w:sz w:val="24"/>
          <w:u w:val="single"/>
          <w:lang w:val="en"/>
        </w:rPr>
        <w:t>Similar services</w:t>
      </w:r>
      <w:bookmarkEnd w:id="188"/>
      <w:bookmarkEnd w:id="18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90" w:name="_Toc140836341"/>
      <w:r w:rsidRPr="000F76A5">
        <w:rPr>
          <w:rFonts w:asciiTheme="minorHAnsi" w:hAnsiTheme="minorHAnsi"/>
          <w:b/>
          <w:bCs/>
          <w:caps/>
          <w:sz w:val="24"/>
          <w:u w:val="single"/>
          <w:lang w:val="en"/>
        </w:rPr>
        <w:t>penalties</w:t>
      </w:r>
      <w:bookmarkEnd w:id="19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191" w:name="_Toc140836342"/>
      <w:r w:rsidRPr="000F76A5">
        <w:rPr>
          <w:rFonts w:asciiTheme="minorHAnsi" w:hAnsiTheme="minorHAnsi"/>
          <w:sz w:val="22"/>
          <w:szCs w:val="22"/>
          <w:lang w:val="en"/>
        </w:rPr>
        <w:t>Penalties for periodic documentary deliverables</w:t>
      </w:r>
      <w:bookmarkEnd w:id="19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192" w:name="_Toc140836343"/>
      <w:r w:rsidRPr="000F76A5">
        <w:rPr>
          <w:rFonts w:asciiTheme="minorHAnsi" w:hAnsiTheme="minorHAnsi"/>
          <w:sz w:val="22"/>
          <w:szCs w:val="22"/>
          <w:lang w:val="en"/>
        </w:rPr>
        <w:t>Penalties applicable to submission of final deliverables</w:t>
      </w:r>
      <w:bookmarkEnd w:id="19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w:t>
      </w:r>
      <w:r w:rsidRPr="000F76A5">
        <w:rPr>
          <w:rFonts w:asciiTheme="minorHAnsi" w:hAnsiTheme="minorHAnsi" w:cs="Arial"/>
          <w:szCs w:val="22"/>
          <w:lang w:val="en"/>
        </w:rPr>
        <w:lastRenderedPageBreak/>
        <w:t xml:space="preserve">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93" w:name="_Toc140836344"/>
      <w:r w:rsidRPr="000F76A5">
        <w:rPr>
          <w:rFonts w:asciiTheme="minorHAnsi" w:hAnsiTheme="minorHAnsi"/>
          <w:b/>
          <w:bCs/>
          <w:caps/>
          <w:sz w:val="24"/>
          <w:u w:val="single"/>
          <w:lang w:val="en"/>
        </w:rPr>
        <w:t>intellectual property</w:t>
      </w:r>
      <w:bookmarkEnd w:id="19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194" w:name="_Toc140836345"/>
      <w:bookmarkStart w:id="195" w:name="_Toc392669651"/>
      <w:r w:rsidRPr="000F76A5">
        <w:rPr>
          <w:rFonts w:asciiTheme="minorHAnsi" w:hAnsiTheme="minorHAnsi"/>
          <w:sz w:val="22"/>
          <w:szCs w:val="22"/>
          <w:lang w:val="en"/>
        </w:rPr>
        <w:t>Definitions</w:t>
      </w:r>
      <w:bookmarkEnd w:id="19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196" w:name="_Toc140836346"/>
      <w:r w:rsidRPr="000F76A5">
        <w:rPr>
          <w:rFonts w:asciiTheme="minorHAnsi" w:hAnsiTheme="minorHAnsi"/>
          <w:sz w:val="22"/>
          <w:szCs w:val="22"/>
          <w:lang w:val="en"/>
        </w:rPr>
        <w:t>Ownership of results</w:t>
      </w:r>
      <w:bookmarkEnd w:id="19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197" w:name="_Toc140836347"/>
      <w:r w:rsidRPr="000F76A5">
        <w:rPr>
          <w:rFonts w:asciiTheme="minorHAnsi" w:hAnsiTheme="minorHAnsi"/>
          <w:sz w:val="22"/>
          <w:szCs w:val="22"/>
          <w:lang w:val="en"/>
        </w:rPr>
        <w:t>Exploitation of results</w:t>
      </w:r>
      <w:bookmarkEnd w:id="19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lastRenderedPageBreak/>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6289BAC5" w:rsidR="00F42E94" w:rsidRPr="000F76A5" w:rsidRDefault="002925E5"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digitization</w:t>
      </w:r>
      <w:r w:rsidR="00F42E94"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198" w:name="_Toc140836348"/>
      <w:r w:rsidRPr="000F76A5">
        <w:rPr>
          <w:rFonts w:asciiTheme="minorHAnsi" w:hAnsiTheme="minorHAnsi"/>
          <w:sz w:val="22"/>
          <w:szCs w:val="22"/>
          <w:lang w:val="en"/>
        </w:rPr>
        <w:t>Licensing of pre-existing rights</w:t>
      </w:r>
      <w:bookmarkEnd w:id="198"/>
      <w:r w:rsidRPr="000F76A5">
        <w:rPr>
          <w:rFonts w:asciiTheme="minorHAnsi" w:hAnsiTheme="minorHAnsi"/>
          <w:sz w:val="22"/>
          <w:szCs w:val="22"/>
          <w:lang w:val="en"/>
        </w:rPr>
        <w:t xml:space="preserve"> </w:t>
      </w:r>
    </w:p>
    <w:p w14:paraId="281DD4B2" w14:textId="7866EBE9"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r w:rsidR="002925E5" w:rsidRPr="000F76A5">
        <w:rPr>
          <w:rFonts w:asciiTheme="minorHAnsi" w:eastAsia="Times New Roman" w:hAnsiTheme="minorHAnsi" w:cs="Arial"/>
          <w:sz w:val="22"/>
          <w:szCs w:val="22"/>
          <w:lang w:val="en"/>
        </w:rPr>
        <w:t>licenses</w:t>
      </w:r>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199" w:name="_Toc140836349"/>
      <w:r w:rsidRPr="000F76A5">
        <w:rPr>
          <w:rFonts w:asciiTheme="minorHAnsi" w:hAnsiTheme="minorHAnsi"/>
          <w:sz w:val="22"/>
          <w:szCs w:val="22"/>
          <w:lang w:val="en"/>
        </w:rPr>
        <w:t>Guarantees</w:t>
      </w:r>
      <w:bookmarkEnd w:id="19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200" w:name="_Toc140836350"/>
      <w:r w:rsidRPr="000F76A5">
        <w:rPr>
          <w:rFonts w:asciiTheme="minorHAnsi" w:hAnsiTheme="minorHAnsi"/>
          <w:sz w:val="22"/>
          <w:szCs w:val="22"/>
          <w:lang w:val="en"/>
        </w:rPr>
        <w:t>Image rights</w:t>
      </w:r>
      <w:bookmarkEnd w:id="20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201" w:name="_Toc140836351"/>
      <w:bookmarkEnd w:id="195"/>
      <w:r w:rsidRPr="0026644D">
        <w:rPr>
          <w:rFonts w:asciiTheme="minorHAnsi" w:hAnsiTheme="minorHAnsi"/>
          <w:b/>
          <w:bCs/>
          <w:caps/>
          <w:sz w:val="24"/>
          <w:u w:val="single"/>
          <w:lang w:val="en"/>
        </w:rPr>
        <w:t>Termination of the contract</w:t>
      </w:r>
      <w:bookmarkEnd w:id="20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202" w:name="_Toc140836352"/>
      <w:r w:rsidRPr="0026644D">
        <w:rPr>
          <w:rFonts w:asciiTheme="minorHAnsi" w:hAnsiTheme="minorHAnsi" w:cstheme="minorHAnsi"/>
          <w:sz w:val="22"/>
          <w:szCs w:val="22"/>
          <w:lang w:val="en"/>
        </w:rPr>
        <w:t>General terms of performance</w:t>
      </w:r>
      <w:bookmarkEnd w:id="20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9ABC241"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2925E5">
        <w:rPr>
          <w:rFonts w:asciiTheme="minorHAnsi" w:hAnsiTheme="minorHAnsi" w:cstheme="minorHAnsi"/>
          <w:sz w:val="22"/>
          <w:szCs w:val="22"/>
          <w:lang w:val="en-US"/>
        </w:rPr>
        <w:t xml:space="preserve">from </w:t>
      </w:r>
      <w:r w:rsidR="002925E5" w:rsidRPr="002925E5">
        <w:rPr>
          <w:rFonts w:asciiTheme="minorHAnsi" w:hAnsiTheme="minorHAnsi" w:cstheme="minorHAnsi"/>
          <w:sz w:val="22"/>
          <w:szCs w:val="22"/>
          <w:lang w:val="en-US"/>
        </w:rPr>
        <w:t xml:space="preserve">Article </w:t>
      </w:r>
      <w:r w:rsidRPr="002925E5">
        <w:rPr>
          <w:rFonts w:asciiTheme="minorHAnsi" w:hAnsiTheme="minorHAnsi" w:cstheme="minorHAnsi"/>
          <w:sz w:val="22"/>
          <w:szCs w:val="22"/>
          <w:lang w:val="en-US"/>
        </w:rPr>
        <w:t>40 of the CCAG PI</w:t>
      </w:r>
      <w:r w:rsidR="002925E5" w:rsidRPr="002925E5">
        <w:rPr>
          <w:rFonts w:asciiTheme="minorHAnsi" w:hAnsiTheme="minorHAnsi" w:cstheme="minorHAnsi"/>
          <w:sz w:val="22"/>
          <w:szCs w:val="22"/>
          <w:lang w:val="en-US"/>
        </w:rPr>
        <w:t xml:space="preserve">, </w:t>
      </w:r>
      <w:r w:rsidRPr="002925E5">
        <w:rPr>
          <w:rFonts w:asciiTheme="minorHAnsi" w:hAnsiTheme="minorHAnsi" w:cstheme="minorHAnsi"/>
          <w:sz w:val="22"/>
          <w:szCs w:val="22"/>
          <w:lang w:val="en-US"/>
        </w:rPr>
        <w:t>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203" w:name="_Toc140836353"/>
      <w:r w:rsidRPr="0026644D">
        <w:rPr>
          <w:rFonts w:asciiTheme="minorHAnsi" w:hAnsiTheme="minorHAnsi" w:cstheme="minorHAnsi"/>
          <w:sz w:val="22"/>
          <w:szCs w:val="22"/>
          <w:lang w:val="en"/>
        </w:rPr>
        <w:t>Termination of the Contract due to the non-availability of a designated expert</w:t>
      </w:r>
      <w:bookmarkEnd w:id="20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13EC57CA"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lastRenderedPageBreak/>
        <w:t>Regardless of the circumstances, should an expert remain unavailable for a cum</w:t>
      </w:r>
      <w:r w:rsidR="002925E5">
        <w:rPr>
          <w:rFonts w:asciiTheme="minorHAnsi" w:hAnsiTheme="minorHAnsi" w:cstheme="minorHAnsi"/>
          <w:sz w:val="22"/>
          <w:szCs w:val="22"/>
          <w:lang w:val="en"/>
        </w:rPr>
        <w:t>ulative duration of 3</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204" w:name="_Toc140836354"/>
      <w:r w:rsidRPr="0026644D">
        <w:rPr>
          <w:rFonts w:asciiTheme="minorHAnsi" w:hAnsiTheme="minorHAnsi" w:cstheme="minorHAnsi"/>
          <w:sz w:val="22"/>
          <w:szCs w:val="22"/>
          <w:lang w:val="en"/>
        </w:rPr>
        <w:t>Procedure</w:t>
      </w:r>
      <w:bookmarkEnd w:id="204"/>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205"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20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20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207" w:name="_Toc126923320"/>
      <w:bookmarkStart w:id="208" w:name="_Toc127876026"/>
      <w:bookmarkStart w:id="209" w:name="_Toc140836356"/>
      <w:bookmarkStart w:id="210" w:name="_Toc140836357"/>
      <w:bookmarkEnd w:id="206"/>
      <w:bookmarkEnd w:id="207"/>
      <w:bookmarkEnd w:id="208"/>
      <w:bookmarkEnd w:id="209"/>
      <w:r w:rsidRPr="0026644D">
        <w:rPr>
          <w:rFonts w:asciiTheme="minorHAnsi" w:hAnsiTheme="minorHAnsi"/>
          <w:b/>
          <w:bCs/>
          <w:caps/>
          <w:sz w:val="24"/>
          <w:u w:val="single"/>
          <w:lang w:val="en"/>
        </w:rPr>
        <w:t>ethics</w:t>
      </w:r>
      <w:bookmarkEnd w:id="21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r w:rsidR="00CA54EE">
        <w:fldChar w:fldCharType="begin"/>
      </w:r>
      <w:r w:rsidR="00CA54EE" w:rsidRPr="00604386">
        <w:rPr>
          <w:lang w:val="en-US"/>
          <w:rPrChange w:id="211" w:author="Irvika LEDAGA" w:date="2026-01-14T16:49:00Z">
            <w:rPr/>
          </w:rPrChange>
        </w:rPr>
        <w:instrText xml:space="preserve"> HYPERLINK "https://www.expertisefrance.fr/documents/20182/426622/Expertise+France+%E2%80%93+Code+of+conduct/82cf6060-4768-4b25-8817-ccba1d86e568" </w:instrText>
      </w:r>
      <w:r w:rsidR="00CA54EE">
        <w:fldChar w:fldCharType="separate"/>
      </w:r>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r w:rsidR="00CA54EE">
        <w:rPr>
          <w:rStyle w:val="Lienhypertexte"/>
          <w:rFonts w:ascii="Calibri" w:hAnsi="Calibri"/>
          <w:smallCaps/>
          <w:sz w:val="22"/>
          <w:lang w:val="en"/>
        </w:rPr>
        <w:fldChar w:fldCharType="end"/>
      </w:r>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r w:rsidR="00CA54EE">
        <w:fldChar w:fldCharType="begin"/>
      </w:r>
      <w:r w:rsidR="00CA54EE" w:rsidRPr="00604386">
        <w:rPr>
          <w:lang w:val="en-US"/>
          <w:rPrChange w:id="212" w:author="Irvika LEDAGA" w:date="2026-01-14T16:49:00Z">
            <w:rPr/>
          </w:rPrChange>
        </w:rPr>
        <w:instrText xml:space="preserve"> HYPERLINK "http://www.expertisefrance.fr" </w:instrText>
      </w:r>
      <w:r w:rsidR="00CA54EE">
        <w:fldChar w:fldCharType="separate"/>
      </w:r>
      <w:r w:rsidR="006016FC" w:rsidRPr="00DC5772">
        <w:rPr>
          <w:rStyle w:val="Lienhypertexte"/>
          <w:rFonts w:ascii="Calibri" w:hAnsi="Calibri"/>
          <w:sz w:val="22"/>
          <w:lang w:val="en"/>
        </w:rPr>
        <w:t>www.expertisefrance.fr</w:t>
      </w:r>
      <w:r w:rsidR="00CA54EE">
        <w:rPr>
          <w:rStyle w:val="Lienhypertexte"/>
          <w:rFonts w:ascii="Calibri" w:hAnsi="Calibri"/>
          <w:sz w:val="22"/>
          <w:lang w:val="en"/>
        </w:rPr>
        <w:fldChar w:fldCharType="end"/>
      </w:r>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213" w:name="_Toc70411566"/>
      <w:bookmarkStart w:id="214" w:name="_Toc70411012"/>
      <w:bookmarkStart w:id="215" w:name="_Toc70410878"/>
      <w:bookmarkStart w:id="216" w:name="_Toc70411565"/>
      <w:bookmarkStart w:id="217" w:name="_Toc70411011"/>
      <w:bookmarkStart w:id="218" w:name="_Toc70410877"/>
      <w:bookmarkStart w:id="219" w:name="_Toc70411564"/>
      <w:bookmarkStart w:id="220" w:name="_Toc70411010"/>
      <w:bookmarkStart w:id="221" w:name="_Toc70410876"/>
      <w:bookmarkStart w:id="222" w:name="_Toc70411560"/>
      <w:bookmarkStart w:id="223" w:name="_Toc70411006"/>
      <w:bookmarkStart w:id="224" w:name="_Toc70410872"/>
      <w:bookmarkStart w:id="225" w:name="_Toc70411559"/>
      <w:bookmarkStart w:id="226" w:name="_Toc70411005"/>
      <w:bookmarkStart w:id="227" w:name="_Toc70410871"/>
      <w:bookmarkStart w:id="228" w:name="_Toc70411556"/>
      <w:bookmarkStart w:id="229" w:name="_Toc70411002"/>
      <w:bookmarkStart w:id="230" w:name="_Toc70410868"/>
      <w:bookmarkStart w:id="231" w:name="_Toc70411555"/>
      <w:bookmarkStart w:id="232" w:name="_Toc70411001"/>
      <w:bookmarkStart w:id="233" w:name="_Toc70410867"/>
      <w:bookmarkStart w:id="234" w:name="_Toc70411554"/>
      <w:bookmarkStart w:id="235" w:name="_Toc70411000"/>
      <w:bookmarkStart w:id="236" w:name="_Toc70410866"/>
      <w:bookmarkStart w:id="237" w:name="_Toc70411551"/>
      <w:bookmarkStart w:id="238" w:name="_Toc70410997"/>
      <w:bookmarkStart w:id="239" w:name="_Toc70410863"/>
      <w:bookmarkStart w:id="240" w:name="_Toc70411550"/>
      <w:bookmarkStart w:id="241" w:name="_Toc70410996"/>
      <w:bookmarkStart w:id="242" w:name="_Toc70410862"/>
      <w:bookmarkStart w:id="243" w:name="_Toc70411549"/>
      <w:bookmarkStart w:id="244" w:name="_Toc70410995"/>
      <w:bookmarkStart w:id="245" w:name="_Toc70410861"/>
      <w:bookmarkStart w:id="246" w:name="_Toc70411548"/>
      <w:bookmarkStart w:id="247" w:name="_Toc70410994"/>
      <w:bookmarkStart w:id="248" w:name="_Toc70410860"/>
      <w:bookmarkStart w:id="249" w:name="_Toc70411547"/>
      <w:bookmarkStart w:id="250" w:name="_Toc70410993"/>
      <w:bookmarkStart w:id="251" w:name="_Toc70410859"/>
      <w:bookmarkStart w:id="252" w:name="_Toc70411546"/>
      <w:bookmarkStart w:id="253" w:name="_Toc70410992"/>
      <w:bookmarkStart w:id="254" w:name="_Toc70410858"/>
      <w:bookmarkStart w:id="255" w:name="_Toc70411545"/>
      <w:bookmarkStart w:id="256" w:name="_Toc70410991"/>
      <w:bookmarkStart w:id="257" w:name="_Toc70410857"/>
      <w:bookmarkStart w:id="258" w:name="_Toc140836359"/>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025DBE">
        <w:rPr>
          <w:rFonts w:asciiTheme="minorHAnsi" w:hAnsiTheme="minorHAnsi"/>
          <w:b/>
          <w:bCs/>
          <w:caps/>
          <w:sz w:val="24"/>
          <w:u w:val="single"/>
          <w:lang w:val="en"/>
        </w:rPr>
        <w:t>Dispute resolution - applicable law</w:t>
      </w:r>
      <w:bookmarkEnd w:id="25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259" w:name="_Toc126923324"/>
      <w:bookmarkStart w:id="260" w:name="_Toc127876030"/>
      <w:bookmarkStart w:id="261" w:name="_Toc140836360"/>
      <w:bookmarkStart w:id="262" w:name="_Toc140836361"/>
      <w:bookmarkEnd w:id="259"/>
      <w:bookmarkEnd w:id="260"/>
      <w:bookmarkEnd w:id="261"/>
      <w:r w:rsidRPr="00D31A4D">
        <w:rPr>
          <w:rFonts w:asciiTheme="minorHAnsi" w:hAnsiTheme="minorHAnsi"/>
          <w:b/>
          <w:bCs/>
          <w:caps/>
          <w:sz w:val="24"/>
          <w:u w:val="single"/>
          <w:lang w:val="en"/>
        </w:rPr>
        <w:t>Derogation from the CCAG</w:t>
      </w:r>
      <w:bookmarkEnd w:id="26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lastRenderedPageBreak/>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263" w:name="_Toc140836362"/>
      <w:r w:rsidRPr="00F13E6E">
        <w:rPr>
          <w:rFonts w:asciiTheme="minorHAnsi" w:hAnsiTheme="minorHAnsi"/>
          <w:b/>
          <w:bCs/>
          <w:caps/>
          <w:sz w:val="24"/>
          <w:u w:val="single"/>
          <w:lang w:val="en"/>
        </w:rPr>
        <w:t>AUDIT</w:t>
      </w:r>
      <w:bookmarkEnd w:id="26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264"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26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266" w:name="_Toc392669654"/>
      <w:bookmarkStart w:id="267" w:name="_Toc140836364"/>
      <w:r w:rsidRPr="00D31A4D">
        <w:rPr>
          <w:rFonts w:asciiTheme="minorHAnsi" w:hAnsiTheme="minorHAnsi"/>
          <w:sz w:val="22"/>
          <w:szCs w:val="22"/>
          <w:lang w:val="en"/>
        </w:rPr>
        <w:t>Declaration</w:t>
      </w:r>
      <w:bookmarkEnd w:id="266"/>
      <w:bookmarkEnd w:id="267"/>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lastRenderedPageBreak/>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r w:rsidR="00CA54EE">
        <w:fldChar w:fldCharType="begin"/>
      </w:r>
      <w:r w:rsidR="00CA54EE" w:rsidRPr="00604386">
        <w:rPr>
          <w:lang w:val="en-US"/>
          <w:rPrChange w:id="268" w:author="Irvika LEDAGA" w:date="2026-01-14T16:49:00Z">
            <w:rPr/>
          </w:rPrChange>
        </w:rPr>
        <w:instrText xml:space="preserve"> HYPERLINK "https://www.</w:instrText>
      </w:r>
      <w:r w:rsidR="00CA54EE" w:rsidRPr="00604386">
        <w:rPr>
          <w:lang w:val="en-US"/>
          <w:rPrChange w:id="269" w:author="Irvika LEDAGA" w:date="2026-01-14T16:49:00Z">
            <w:rPr/>
          </w:rPrChange>
        </w:rPr>
        <w:instrText xml:space="preserve">sanctionsmap.eu" </w:instrText>
      </w:r>
      <w:r w:rsidR="00CA54EE">
        <w:fldChar w:fldCharType="separate"/>
      </w:r>
      <w:r w:rsidR="00493E90">
        <w:rPr>
          <w:rStyle w:val="Lienhypertexte"/>
          <w:rFonts w:ascii="Calibri" w:hAnsi="Calibri"/>
          <w:sz w:val="22"/>
          <w:lang w:val="en-GB"/>
        </w:rPr>
        <w:t>https://www.sanctionsmap.eu</w:t>
      </w:r>
      <w:r w:rsidR="00CA54EE">
        <w:rPr>
          <w:rStyle w:val="Lienhypertexte"/>
          <w:rFonts w:ascii="Calibri" w:hAnsi="Calibri"/>
          <w:sz w:val="22"/>
          <w:lang w:val="en-GB"/>
        </w:rPr>
        <w:fldChar w:fldCharType="end"/>
      </w:r>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r w:rsidR="00CA54EE">
        <w:fldChar w:fldCharType="begin"/>
      </w:r>
      <w:r w:rsidR="00CA54EE" w:rsidRPr="00604386">
        <w:rPr>
          <w:lang w:val="en-US"/>
          <w:rPrChange w:id="270" w:author="Irvika LEDAGA" w:date="2026-01-14T16:49:00Z">
            <w:rPr/>
          </w:rPrChange>
        </w:rPr>
        <w:instrText xml:space="preserve"> HYPERLINK "https://www.un.org/securitycouncil/content/un-sc-conso</w:instrText>
      </w:r>
      <w:r w:rsidR="00CA54EE" w:rsidRPr="00604386">
        <w:rPr>
          <w:lang w:val="en-US"/>
          <w:rPrChange w:id="271" w:author="Irvika LEDAGA" w:date="2026-01-14T16:49:00Z">
            <w:rPr/>
          </w:rPrChange>
        </w:rPr>
        <w:instrText xml:space="preserve">lidated-list" </w:instrText>
      </w:r>
      <w:r w:rsidR="00CA54EE">
        <w:fldChar w:fldCharType="separate"/>
      </w:r>
      <w:r w:rsidR="005F1565" w:rsidRPr="00F13E6E">
        <w:rPr>
          <w:rStyle w:val="Lienhypertexte"/>
          <w:rFonts w:ascii="Calibri" w:hAnsi="Calibri"/>
          <w:sz w:val="22"/>
          <w:lang w:val="en-GB"/>
        </w:rPr>
        <w:t>https://www.un.org/securitycouncil/content/un-sc-consolidated-list</w:t>
      </w:r>
      <w:r w:rsidR="00CA54EE">
        <w:rPr>
          <w:rStyle w:val="Lienhypertexte"/>
          <w:rFonts w:ascii="Calibri" w:hAnsi="Calibri"/>
          <w:sz w:val="22"/>
          <w:lang w:val="en-GB"/>
        </w:rPr>
        <w:fldChar w:fldCharType="end"/>
      </w:r>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r w:rsidR="00CA54EE">
        <w:fldChar w:fldCharType="begin"/>
      </w:r>
      <w:r w:rsidR="00CA54EE" w:rsidRPr="00604386">
        <w:rPr>
          <w:lang w:val="en-US"/>
          <w:rPrChange w:id="272" w:author="Irvika LEDAGA" w:date="2026-01-14T16:49:00Z">
            <w:rPr/>
          </w:rPrChange>
        </w:rPr>
        <w:instrText xml:space="preserve"> HYPERLINK "https://www.sanctionsmap.eu" </w:instrText>
      </w:r>
      <w:r w:rsidR="00CA54EE">
        <w:fldChar w:fldCharType="separate"/>
      </w:r>
      <w:r>
        <w:rPr>
          <w:rStyle w:val="Lienhypertexte"/>
          <w:rFonts w:ascii="Calibri" w:hAnsi="Calibri"/>
          <w:sz w:val="22"/>
          <w:lang w:val="en-GB"/>
        </w:rPr>
        <w:t>https://www.sanctionsmap.eu</w:t>
      </w:r>
      <w:r w:rsidR="00CA54EE">
        <w:rPr>
          <w:rStyle w:val="Lienhypertexte"/>
          <w:rFonts w:ascii="Calibri" w:hAnsi="Calibri"/>
          <w:sz w:val="22"/>
          <w:lang w:val="en-GB"/>
        </w:rPr>
        <w:fldChar w:fldCharType="end"/>
      </w:r>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r w:rsidR="00CA54EE">
        <w:fldChar w:fldCharType="begin"/>
      </w:r>
      <w:r w:rsidR="00CA54EE" w:rsidRPr="00604386">
        <w:rPr>
          <w:lang w:val="en-US"/>
          <w:rPrChange w:id="273" w:author="Irvika LEDAGA" w:date="2026-01-14T16:49:00Z">
            <w:rPr/>
          </w:rPrChange>
        </w:rPr>
        <w:instrText xml:space="preserve"> HYP</w:instrText>
      </w:r>
      <w:r w:rsidR="00CA54EE" w:rsidRPr="00604386">
        <w:rPr>
          <w:lang w:val="en-US"/>
          <w:rPrChange w:id="274" w:author="Irvika LEDAGA" w:date="2026-01-14T16:49:00Z">
            <w:rPr/>
          </w:rPrChange>
        </w:rPr>
        <w:instrText xml:space="preserve">ERLINK "https://gels-avoirs.dgtresor.gouv.fr/List" </w:instrText>
      </w:r>
      <w:r w:rsidR="00CA54EE">
        <w:fldChar w:fldCharType="separate"/>
      </w:r>
      <w:r w:rsidR="005F1565" w:rsidRPr="00F13E6E">
        <w:rPr>
          <w:rStyle w:val="Lienhypertexte"/>
          <w:rFonts w:ascii="Calibri" w:hAnsi="Calibri"/>
          <w:sz w:val="22"/>
          <w:lang w:val="en-GB"/>
        </w:rPr>
        <w:t>https://gels-avoirs.dgtresor.gouv.fr/List</w:t>
      </w:r>
      <w:r w:rsidR="00CA54EE">
        <w:rPr>
          <w:rStyle w:val="Lienhypertexte"/>
          <w:rFonts w:ascii="Calibri" w:hAnsi="Calibri"/>
          <w:sz w:val="22"/>
          <w:lang w:val="en-GB"/>
        </w:rPr>
        <w:fldChar w:fldCharType="end"/>
      </w:r>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r w:rsidR="00CA54EE">
        <w:fldChar w:fldCharType="begin"/>
      </w:r>
      <w:r w:rsidR="00CA54EE" w:rsidRPr="00604386">
        <w:rPr>
          <w:lang w:val="en-US"/>
          <w:rPrChange w:id="275" w:author="Irvika LEDAGA" w:date="2026-01-14T16:49:00Z">
            <w:rPr/>
          </w:rPrChange>
        </w:rPr>
        <w:instrText xml:space="preserve"> HYPERLINK "https://home.treasury.gov/policy-issues/financial-sanctions/sanctions-programs-and-country-information" </w:instrText>
      </w:r>
      <w:r w:rsidR="00CA54EE">
        <w:fldChar w:fldCharType="separate"/>
      </w:r>
      <w:r w:rsidRPr="00B4244A">
        <w:rPr>
          <w:rStyle w:val="Lienhypertexte"/>
          <w:rFonts w:ascii="Calibri" w:hAnsi="Calibri" w:cs="Calibri"/>
          <w:sz w:val="22"/>
          <w:szCs w:val="22"/>
          <w:lang w:val="en-GB"/>
        </w:rPr>
        <w:t>https://home.treasury.gov/policy-issues/financial-sanctions/sanctions-programs-and-country-information</w:t>
      </w:r>
      <w:r w:rsidR="00CA54EE">
        <w:rPr>
          <w:rStyle w:val="Lienhypertexte"/>
          <w:rFonts w:ascii="Calibri" w:hAnsi="Calibri" w:cs="Calibri"/>
          <w:sz w:val="22"/>
          <w:szCs w:val="22"/>
          <w:lang w:val="en-GB"/>
        </w:rPr>
        <w:fldChar w:fldCharType="end"/>
      </w:r>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CA54EE" w:rsidP="00273C7F">
      <w:pPr>
        <w:pStyle w:val="En-tte"/>
        <w:ind w:left="851"/>
        <w:jc w:val="both"/>
        <w:rPr>
          <w:rFonts w:ascii="Calibri" w:hAnsi="Calibri"/>
          <w:sz w:val="22"/>
          <w:lang w:val="en-GB"/>
        </w:rPr>
      </w:pPr>
      <w:r>
        <w:fldChar w:fldCharType="begin"/>
      </w:r>
      <w:r w:rsidRPr="00604386">
        <w:rPr>
          <w:lang w:val="en-GB"/>
          <w:rPrChange w:id="276" w:author="Irvika LEDAGA" w:date="2026-01-14T16:49:00Z">
            <w:rPr/>
          </w:rPrChange>
        </w:rPr>
        <w:instrText xml:space="preserve"> HYPERLINK "https://www.worldbank.org/en/projects-operations/procurement/debarred-firms" </w:instrText>
      </w:r>
      <w:r>
        <w:fldChar w:fldCharType="separate"/>
      </w:r>
      <w:r w:rsidR="00493E90">
        <w:rPr>
          <w:rStyle w:val="Lienhypertexte"/>
          <w:rFonts w:ascii="Calibri" w:hAnsi="Calibri"/>
          <w:sz w:val="22"/>
          <w:lang w:val="en-GB"/>
        </w:rPr>
        <w:t>https://www.worldbank.org/en/projects-operations/procurement/debarred-firms</w:t>
      </w:r>
      <w:r>
        <w:rPr>
          <w:rStyle w:val="Lienhypertexte"/>
          <w:rFonts w:ascii="Calibri" w:hAnsi="Calibri"/>
          <w:sz w:val="22"/>
          <w:lang w:val="en-GB"/>
        </w:rPr>
        <w:fldChar w:fldCharType="end"/>
      </w:r>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70D4DFC0" w14:textId="2E7D0B1B" w:rsidR="001865CB" w:rsidRPr="002925E5" w:rsidRDefault="00493E90" w:rsidP="002925E5">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1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277" w:name="_Toc140836365"/>
      <w:r>
        <w:rPr>
          <w:rFonts w:asciiTheme="minorHAnsi" w:hAnsiTheme="minorHAnsi"/>
          <w:b/>
          <w:bCs/>
          <w:caps/>
          <w:sz w:val="24"/>
          <w:lang w:val="en"/>
        </w:rPr>
        <w:t>Annex 1: Specifications</w:t>
      </w:r>
      <w:bookmarkEnd w:id="27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18"/>
      <w:footerReference w:type="even" r:id="rId19"/>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LECOMTE Vincent" w:date="2015-08-04T17:55:00Z" w:initials="LV">
    <w:p w14:paraId="6F0CAB0A" w14:textId="77777777" w:rsidR="00DD16C3" w:rsidRDefault="00DD16C3" w:rsidP="00F555D8">
      <w:pPr>
        <w:pStyle w:val="Commentaire"/>
        <w:rPr>
          <w:rStyle w:val="Marquedecommentaire"/>
        </w:rPr>
      </w:pPr>
      <w:r>
        <w:rPr>
          <w:rStyle w:val="Marquedecommentaire"/>
        </w:rPr>
        <w:t xml:space="preserve">A inscrire sur le </w:t>
      </w:r>
      <w:r>
        <w:rPr>
          <w:rStyle w:val="Marquedecommentaire"/>
          <w:smallCaps/>
        </w:rPr>
        <w:t>contrat</w:t>
      </w:r>
      <w:r>
        <w:rPr>
          <w:rStyle w:val="Marquedecommentaire"/>
        </w:rPr>
        <w:t xml:space="preserve"> (support papier) après notification du </w:t>
      </w:r>
      <w:r>
        <w:rPr>
          <w:rStyle w:val="Marquedecommentaire"/>
          <w:smallCaps/>
        </w:rPr>
        <w:t>contrat</w:t>
      </w:r>
      <w:r>
        <w:rPr>
          <w:rStyle w:val="Marquedecommentaire"/>
        </w:rPr>
        <w:t xml:space="preserve"> au </w:t>
      </w:r>
      <w:r>
        <w:rPr>
          <w:rStyle w:val="Marquedecommentaire"/>
          <w:smallCaps/>
        </w:rPr>
        <w:t>contractant</w:t>
      </w:r>
      <w:r>
        <w:rPr>
          <w:rStyle w:val="Marquedecommentaire"/>
        </w:rPr>
        <w:t>.</w:t>
      </w:r>
    </w:p>
    <w:p w14:paraId="540A9C96" w14:textId="77777777" w:rsidR="00DD16C3" w:rsidRDefault="00DD16C3" w:rsidP="00F555D8">
      <w:pPr>
        <w:pStyle w:val="Commentaire"/>
        <w:rPr>
          <w:rStyle w:val="Marquedecommentaire"/>
          <w:u w:val="single"/>
        </w:rPr>
      </w:pPr>
    </w:p>
    <w:p w14:paraId="36260D5F" w14:textId="77777777" w:rsidR="00DD16C3" w:rsidRPr="00640CAC" w:rsidRDefault="00DD16C3" w:rsidP="002129B8">
      <w:pPr>
        <w:pStyle w:val="Commentaire"/>
      </w:pPr>
      <w:r>
        <w:rPr>
          <w:rStyle w:val="Marquedecommentaire"/>
          <w:u w:val="single"/>
        </w:rPr>
        <w:t>Rappel</w:t>
      </w:r>
      <w:r>
        <w:rPr>
          <w:rStyle w:val="Marquedecommentaire"/>
        </w:rPr>
        <w:t xml:space="preserve"> : notification = envoi par courrier électronique au </w:t>
      </w:r>
      <w:r>
        <w:rPr>
          <w:rStyle w:val="Marquedecommentaire"/>
          <w:smallCaps/>
        </w:rPr>
        <w:t>contractant</w:t>
      </w:r>
      <w:r>
        <w:rPr>
          <w:rStyle w:val="Marquedecommentaire"/>
        </w:rPr>
        <w:t xml:space="preserve"> du </w:t>
      </w:r>
      <w:r>
        <w:rPr>
          <w:rStyle w:val="Marquedecommentaire"/>
          <w:smallCaps/>
        </w:rPr>
        <w:t>contrat</w:t>
      </w:r>
      <w:r>
        <w:rPr>
          <w:rStyle w:val="Marquedecommentaire"/>
        </w:rPr>
        <w:t xml:space="preserve"> signé par les deux parties. La date de notification marque l’entrée en vigueur du contrat.</w:t>
      </w:r>
    </w:p>
  </w:comment>
  <w:comment w:id="17" w:author="LECOMTE Vincent" w:date="2015-02-27T10:09:00Z" w:initials="LV">
    <w:p w14:paraId="09F848B2" w14:textId="77777777" w:rsidR="00DD16C3" w:rsidRDefault="00DD16C3">
      <w:pPr>
        <w:pStyle w:val="Commentaire"/>
      </w:pPr>
      <w:r>
        <w:t>Inscrire ici la date de la dernière version de l’offre du candidat (après négociation, compléments technique ou clarification)</w:t>
      </w:r>
    </w:p>
  </w:comment>
  <w:comment w:id="22" w:author="Jihane RANGAMA" w:date="2025-12-01T14:58:00Z" w:initials="JR">
    <w:p w14:paraId="075B3726" w14:textId="6C8AD66E" w:rsidR="00DD16C3" w:rsidRDefault="00DD16C3">
      <w:pPr>
        <w:pStyle w:val="Commentaire"/>
      </w:pPr>
      <w:r>
        <w:rPr>
          <w:rStyle w:val="Marquedecommentaire"/>
        </w:rPr>
        <w:annotationRef/>
      </w:r>
      <w:r>
        <w:t>Accord cadre à BdC</w:t>
      </w:r>
    </w:p>
  </w:comment>
  <w:comment w:id="32" w:author="Jihane RANGAMA" w:date="2025-12-01T15:02:00Z" w:initials="JR">
    <w:p w14:paraId="45D67ED8" w14:textId="5D3B2FB6" w:rsidR="00DD16C3" w:rsidRDefault="00DD16C3">
      <w:pPr>
        <w:pStyle w:val="Commentaire"/>
      </w:pPr>
      <w:r>
        <w:rPr>
          <w:rStyle w:val="Marquedecommentaire"/>
        </w:rPr>
        <w:annotationRef/>
      </w:r>
      <w:r>
        <w:t>Est-ce à nous de donner un cap maximum ?</w:t>
      </w:r>
    </w:p>
  </w:comment>
  <w:comment w:id="33" w:author="Irvika LEDAGA" w:date="2026-01-07T10:46:00Z" w:initials="IL">
    <w:p w14:paraId="2DB5C0A9" w14:textId="4B0A6831" w:rsidR="00DD16C3" w:rsidRDefault="00DD16C3">
      <w:pPr>
        <w:pStyle w:val="Commentaire"/>
      </w:pPr>
      <w:r>
        <w:rPr>
          <w:rStyle w:val="Marquedecommentaire"/>
        </w:rPr>
        <w:annotationRef/>
      </w:r>
      <w:r>
        <w:t>Oui il faut mettre le montant max ici</w:t>
      </w:r>
    </w:p>
  </w:comment>
  <w:comment w:id="31" w:author="Vincent LECOMTE" w:date="2018-09-18T11:00:00Z" w:initials="VL">
    <w:p w14:paraId="54B683BD" w14:textId="77777777" w:rsidR="00DD16C3" w:rsidRDefault="00DD16C3" w:rsidP="00D85D50">
      <w:pPr>
        <w:pStyle w:val="Commentaire"/>
        <w:rPr>
          <w:u w:val="single"/>
        </w:rPr>
      </w:pPr>
    </w:p>
    <w:p w14:paraId="78E8C179" w14:textId="1D707235" w:rsidR="00DD16C3" w:rsidRDefault="00DD16C3">
      <w:pPr>
        <w:pStyle w:val="Commentaire"/>
      </w:pPr>
      <w:r>
        <w:rPr>
          <w:u w:val="single"/>
        </w:rPr>
        <w:t xml:space="preserve">CLAUSE A RETENIR </w:t>
      </w:r>
      <w:r>
        <w:t>dans le cas d’un accord-cadre à BC avec maximum, sinon supprimer.</w:t>
      </w:r>
    </w:p>
  </w:comment>
  <w:comment w:id="34" w:author="Jihane RANGAMA" w:date="2025-12-01T15:03:00Z" w:initials="JR">
    <w:p w14:paraId="1D44CAC5" w14:textId="0A59AFF5" w:rsidR="00DD16C3" w:rsidRDefault="00DD16C3">
      <w:pPr>
        <w:pStyle w:val="Commentaire"/>
      </w:pPr>
      <w:r>
        <w:rPr>
          <w:rStyle w:val="Marquedecommentaire"/>
        </w:rPr>
        <w:annotationRef/>
      </w:r>
      <w:r>
        <w:t xml:space="preserve">A remplir par le soumissionnaire non ? </w:t>
      </w:r>
    </w:p>
  </w:comment>
  <w:comment w:id="35" w:author="Irvika LEDAGA" w:date="2026-01-07T10:47:00Z" w:initials="IL">
    <w:p w14:paraId="72C9CD62" w14:textId="108C8351" w:rsidR="00DD16C3" w:rsidRDefault="00DD16C3">
      <w:pPr>
        <w:pStyle w:val="Commentaire"/>
      </w:pPr>
      <w:r>
        <w:rPr>
          <w:rStyle w:val="Marquedecommentaire"/>
        </w:rPr>
        <w:annotationRef/>
      </w:r>
      <w:r>
        <w:t xml:space="preserve">Il faut qu’on fasse un bordereau de prix et dans l’idéal il vaudrait mieux  </w:t>
      </w:r>
    </w:p>
  </w:comment>
  <w:comment w:id="36" w:author="Haoudjati OUSSOUFA" w:date="2021-04-27T09:32:00Z" w:initials="HO">
    <w:p w14:paraId="4244BDE7" w14:textId="7039DB24" w:rsidR="00DD16C3" w:rsidRDefault="00DD16C3">
      <w:pPr>
        <w:pStyle w:val="Commentaire"/>
      </w:pPr>
      <w:r>
        <w:t>A remplacer par une annexe si la liste est longue.</w:t>
      </w:r>
    </w:p>
  </w:comment>
  <w:comment w:id="78" w:author="Haoudjati OUSSOUFA" w:date="2021-04-27T09:32:00Z" w:initials="HO">
    <w:p w14:paraId="7698ECEF" w14:textId="527CFD69" w:rsidR="00DD16C3" w:rsidRDefault="00DD16C3">
      <w:pPr>
        <w:pStyle w:val="Commentaire"/>
      </w:pPr>
      <w:r>
        <w:t>A remplacer par une annexe si la liste est longue</w:t>
      </w:r>
    </w:p>
  </w:comment>
  <w:comment w:id="81" w:author="Vincent LECOMTE" w:date="2018-09-18T10:56:00Z" w:initials="VL">
    <w:p w14:paraId="54EB777F" w14:textId="77777777" w:rsidR="00DD16C3" w:rsidRDefault="00DD16C3">
      <w:pPr>
        <w:pStyle w:val="Commentaire"/>
      </w:pPr>
    </w:p>
    <w:p w14:paraId="68541D20" w14:textId="77777777" w:rsidR="00DD16C3" w:rsidRDefault="00DD16C3">
      <w:pPr>
        <w:pStyle w:val="Commentaire"/>
      </w:pPr>
      <w:r>
        <w:rPr>
          <w:u w:val="single"/>
        </w:rPr>
        <w:t xml:space="preserve">CLAUSE A RETENIR ET A ADAPTER </w:t>
      </w:r>
      <w:r>
        <w:t>dans le cas d’un contrat à tranches, sinon supprimer.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260D5F" w15:done="0"/>
  <w15:commentEx w15:paraId="09F848B2" w15:done="0"/>
  <w15:commentEx w15:paraId="075B3726" w15:done="0"/>
  <w15:commentEx w15:paraId="45D67ED8" w15:done="0"/>
  <w15:commentEx w15:paraId="2DB5C0A9" w15:paraIdParent="45D67ED8" w15:done="0"/>
  <w15:commentEx w15:paraId="78E8C179" w15:done="0"/>
  <w15:commentEx w15:paraId="1D44CAC5" w15:done="0"/>
  <w15:commentEx w15:paraId="72C9CD62" w15:paraIdParent="1D44CAC5" w15:done="0"/>
  <w15:commentEx w15:paraId="4244BDE7" w15:done="0"/>
  <w15:commentEx w15:paraId="7698ECEF" w15:done="0"/>
  <w15:commentEx w15:paraId="68541D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32596" w14:textId="77777777" w:rsidR="00CA54EE" w:rsidRDefault="00CA54EE">
      <w:r>
        <w:separator/>
      </w:r>
    </w:p>
  </w:endnote>
  <w:endnote w:type="continuationSeparator" w:id="0">
    <w:p w14:paraId="0F36D80E" w14:textId="77777777" w:rsidR="00CA54EE" w:rsidRDefault="00CA5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DD16C3" w:rsidRPr="00EE0FDD" w:rsidRDefault="00DD16C3"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37337BF0" w:rsidR="00DD16C3" w:rsidRPr="00263FD0" w:rsidRDefault="00DD16C3"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04386">
              <w:rPr>
                <w:rFonts w:asciiTheme="minorHAnsi" w:hAnsiTheme="minorHAnsi"/>
                <w:noProof/>
                <w:sz w:val="22"/>
                <w:szCs w:val="22"/>
                <w:lang w:val="en"/>
              </w:rPr>
              <w:t>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04386">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DD16C3" w:rsidRPr="00FF1F8E" w:rsidRDefault="00CA54EE"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DD16C3" w:rsidRPr="00EE0FDD" w:rsidRDefault="00DD16C3"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6F0B5AC1" w:rsidR="00DD16C3" w:rsidRPr="00263FD0" w:rsidRDefault="00DD16C3"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04386">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04386">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DD16C3" w:rsidRPr="0036169C" w:rsidRDefault="00DD16C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DD16C3" w:rsidRDefault="00DD16C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DD16C3" w:rsidRPr="0036169C" w:rsidRDefault="00DD16C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DD16C3" w:rsidRDefault="00DD16C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885D2" w14:textId="77777777" w:rsidR="00CA54EE" w:rsidRDefault="00CA54EE">
      <w:r>
        <w:separator/>
      </w:r>
    </w:p>
  </w:footnote>
  <w:footnote w:type="continuationSeparator" w:id="0">
    <w:p w14:paraId="1F1B1BF0" w14:textId="77777777" w:rsidR="00CA54EE" w:rsidRDefault="00CA54EE">
      <w:r>
        <w:continuationSeparator/>
      </w:r>
    </w:p>
  </w:footnote>
  <w:footnote w:id="1">
    <w:p w14:paraId="3C4F3CA5" w14:textId="77777777" w:rsidR="00DD16C3" w:rsidRPr="0050283E" w:rsidRDefault="00DD16C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r w:rsidR="00CA54EE">
        <w:fldChar w:fldCharType="begin"/>
      </w:r>
      <w:r w:rsidR="00CA54EE" w:rsidRPr="00604386">
        <w:rPr>
          <w:lang w:val="en-US"/>
          <w:rPrChange w:id="265" w:author="Irvika LEDAGA" w:date="2026-01-14T16:51:00Z">
            <w:rPr/>
          </w:rPrChange>
        </w:rPr>
        <w:instrText xml:space="preserve"> HYPERLINK "https://www.afd.fr/en/ressources/afd-groups-policy-prevent-and-combat-prohibited-practices-2020" </w:instrText>
      </w:r>
      <w:r w:rsidR="00CA54EE">
        <w:fldChar w:fldCharType="separate"/>
      </w:r>
      <w:r w:rsidRPr="000333A3">
        <w:rPr>
          <w:rStyle w:val="Lienhypertexte"/>
          <w:rFonts w:asciiTheme="minorHAnsi" w:hAnsiTheme="minorHAnsi"/>
          <w:szCs w:val="22"/>
          <w:lang w:val="en-US"/>
        </w:rPr>
        <w:t>https://www.afd.fr/en/ressources/afd-groups-policy-prevent-and-combat-prohibited-practices-2020</w:t>
      </w:r>
      <w:r w:rsidR="00CA54EE">
        <w:rPr>
          <w:rStyle w:val="Lienhypertexte"/>
          <w:rFonts w:asciiTheme="minorHAnsi" w:hAnsiTheme="minorHAnsi"/>
          <w:szCs w:val="22"/>
          <w:lang w:val="en-US"/>
        </w:rPr>
        <w:fldChar w:fldCharType="end"/>
      </w:r>
    </w:p>
  </w:footnote>
  <w:footnote w:id="2">
    <w:p w14:paraId="55132C3A" w14:textId="77777777" w:rsidR="00DD16C3" w:rsidRDefault="00DD16C3"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DD16C3" w:rsidRDefault="00DD16C3"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DD16C3" w:rsidRDefault="00DD16C3"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DD16C3" w:rsidRDefault="00DD16C3">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DD16C3" w:rsidRDefault="00DD16C3"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DD16C3" w:rsidRDefault="00DD16C3"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DD16C3" w:rsidRPr="00707B69" w:rsidRDefault="00DD16C3"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DD16C3" w:rsidRPr="00AC48DD" w:rsidRDefault="00DD16C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DD16C3" w:rsidRPr="00F13E6E" w:rsidRDefault="00DD16C3"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DD16C3" w:rsidRPr="00AC48DD" w:rsidRDefault="00DD16C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DD16C3" w:rsidRPr="00707B69" w:rsidRDefault="00DD16C3"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DD16C3" w:rsidRPr="00AC48DD" w:rsidRDefault="00DD16C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DD16C3" w:rsidRDefault="00DD16C3"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DD16C3" w:rsidRPr="00AC48DD" w:rsidRDefault="00DD16C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DD16C3" w:rsidRPr="00707B69" w:rsidRDefault="00DD16C3"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DD16C3" w:rsidRPr="00AC48DD" w:rsidRDefault="00DD16C3"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DD16C3" w:rsidRDefault="00DD16C3"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DD16C3" w:rsidRPr="00996FEA" w:rsidRDefault="00DD16C3"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70A78"/>
    <w:multiLevelType w:val="hybridMultilevel"/>
    <w:tmpl w:val="1E389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10"/>
  </w:num>
  <w:num w:numId="3">
    <w:abstractNumId w:val="7"/>
  </w:num>
  <w:num w:numId="4">
    <w:abstractNumId w:val="37"/>
  </w:num>
  <w:num w:numId="5">
    <w:abstractNumId w:val="6"/>
  </w:num>
  <w:num w:numId="6">
    <w:abstractNumId w:val="43"/>
  </w:num>
  <w:num w:numId="7">
    <w:abstractNumId w:val="18"/>
  </w:num>
  <w:num w:numId="8">
    <w:abstractNumId w:val="28"/>
  </w:num>
  <w:num w:numId="9">
    <w:abstractNumId w:val="14"/>
  </w:num>
  <w:num w:numId="10">
    <w:abstractNumId w:val="21"/>
  </w:num>
  <w:num w:numId="11">
    <w:abstractNumId w:val="25"/>
  </w:num>
  <w:num w:numId="12">
    <w:abstractNumId w:val="20"/>
  </w:num>
  <w:num w:numId="13">
    <w:abstractNumId w:val="42"/>
  </w:num>
  <w:num w:numId="14">
    <w:abstractNumId w:val="11"/>
  </w:num>
  <w:num w:numId="15">
    <w:abstractNumId w:val="46"/>
  </w:num>
  <w:num w:numId="16">
    <w:abstractNumId w:val="30"/>
  </w:num>
  <w:num w:numId="17">
    <w:abstractNumId w:val="50"/>
  </w:num>
  <w:num w:numId="18">
    <w:abstractNumId w:val="0"/>
    <w:lvlOverride w:ilvl="0">
      <w:startOverride w:val="1"/>
    </w:lvlOverride>
  </w:num>
  <w:num w:numId="19">
    <w:abstractNumId w:val="32"/>
  </w:num>
  <w:num w:numId="20">
    <w:abstractNumId w:val="1"/>
  </w:num>
  <w:num w:numId="21">
    <w:abstractNumId w:val="53"/>
  </w:num>
  <w:num w:numId="22">
    <w:abstractNumId w:val="52"/>
  </w:num>
  <w:num w:numId="23">
    <w:abstractNumId w:val="33"/>
  </w:num>
  <w:num w:numId="24">
    <w:abstractNumId w:val="40"/>
  </w:num>
  <w:num w:numId="25">
    <w:abstractNumId w:val="17"/>
  </w:num>
  <w:num w:numId="26">
    <w:abstractNumId w:val="31"/>
  </w:num>
  <w:num w:numId="27">
    <w:abstractNumId w:val="49"/>
  </w:num>
  <w:num w:numId="28">
    <w:abstractNumId w:val="13"/>
  </w:num>
  <w:num w:numId="29">
    <w:abstractNumId w:val="10"/>
  </w:num>
  <w:num w:numId="30">
    <w:abstractNumId w:val="12"/>
  </w:num>
  <w:num w:numId="31">
    <w:abstractNumId w:val="2"/>
  </w:num>
  <w:num w:numId="32">
    <w:abstractNumId w:val="23"/>
  </w:num>
  <w:num w:numId="33">
    <w:abstractNumId w:val="24"/>
  </w:num>
  <w:num w:numId="34">
    <w:abstractNumId w:val="26"/>
  </w:num>
  <w:num w:numId="35">
    <w:abstractNumId w:val="41"/>
  </w:num>
  <w:num w:numId="36">
    <w:abstractNumId w:val="19"/>
  </w:num>
  <w:num w:numId="37">
    <w:abstractNumId w:val="36"/>
  </w:num>
  <w:num w:numId="38">
    <w:abstractNumId w:val="5"/>
  </w:num>
  <w:num w:numId="39">
    <w:abstractNumId w:val="48"/>
  </w:num>
  <w:num w:numId="40">
    <w:abstractNumId w:val="47"/>
  </w:num>
  <w:num w:numId="41">
    <w:abstractNumId w:val="45"/>
  </w:num>
  <w:num w:numId="42">
    <w:abstractNumId w:val="34"/>
  </w:num>
  <w:num w:numId="43">
    <w:abstractNumId w:val="9"/>
  </w:num>
  <w:num w:numId="44">
    <w:abstractNumId w:val="38"/>
  </w:num>
  <w:num w:numId="45">
    <w:abstractNumId w:val="10"/>
  </w:num>
  <w:num w:numId="46">
    <w:abstractNumId w:val="10"/>
  </w:num>
  <w:num w:numId="47">
    <w:abstractNumId w:val="39"/>
  </w:num>
  <w:num w:numId="48">
    <w:abstractNumId w:val="4"/>
  </w:num>
  <w:num w:numId="49">
    <w:abstractNumId w:val="29"/>
  </w:num>
  <w:num w:numId="50">
    <w:abstractNumId w:val="35"/>
  </w:num>
  <w:num w:numId="51">
    <w:abstractNumId w:val="15"/>
  </w:num>
  <w:num w:numId="52">
    <w:abstractNumId w:val="8"/>
  </w:num>
  <w:num w:numId="53">
    <w:abstractNumId w:val="27"/>
  </w:num>
  <w:num w:numId="54">
    <w:abstractNumId w:val="22"/>
  </w:num>
  <w:num w:numId="55">
    <w:abstractNumId w:val="51"/>
  </w:num>
  <w:num w:numId="56">
    <w:abstractNumId w:val="44"/>
  </w:num>
  <w:num w:numId="57">
    <w:abstractNumId w:val="16"/>
  </w:num>
  <w:num w:numId="58">
    <w:abstractNumId w:val="44"/>
  </w:num>
  <w:num w:numId="59">
    <w:abstractNumId w:val="44"/>
  </w:num>
  <w:num w:numId="60">
    <w:abstractNumId w:val="20"/>
  </w:num>
  <w:num w:numId="61">
    <w:abstractNumId w:val="54"/>
  </w:num>
  <w:num w:numId="62">
    <w:abstractNumId w:val="53"/>
  </w:num>
  <w:num w:numId="63">
    <w:abstractNumId w:val="3"/>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vika LEDAGA">
    <w15:presenceInfo w15:providerId="AD" w15:userId="S-1-5-21-3406572209-2354835200-999462638-13031"/>
  </w15:person>
  <w15:person w15:author="Jihane RANGAMA">
    <w15:presenceInfo w15:providerId="None" w15:userId="Jihane RANGAMA"/>
  </w15:person>
  <w15:person w15:author="Vincent LECOMTE">
    <w15:presenceInfo w15:providerId="AD" w15:userId="S-1-5-21-3406572209-2354835200-999462638-1137"/>
  </w15:person>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5AF3"/>
    <w:rsid w:val="000461BD"/>
    <w:rsid w:val="00051787"/>
    <w:rsid w:val="00052394"/>
    <w:rsid w:val="000569A8"/>
    <w:rsid w:val="00062C21"/>
    <w:rsid w:val="000631C6"/>
    <w:rsid w:val="0006442E"/>
    <w:rsid w:val="00064B06"/>
    <w:rsid w:val="00064FD8"/>
    <w:rsid w:val="00066AFA"/>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25E5"/>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14E"/>
    <w:rsid w:val="00384921"/>
    <w:rsid w:val="00390537"/>
    <w:rsid w:val="00390629"/>
    <w:rsid w:val="00390DD2"/>
    <w:rsid w:val="0039197E"/>
    <w:rsid w:val="003927B5"/>
    <w:rsid w:val="00393970"/>
    <w:rsid w:val="00394DF1"/>
    <w:rsid w:val="00397AA1"/>
    <w:rsid w:val="003A4792"/>
    <w:rsid w:val="003A61A4"/>
    <w:rsid w:val="003A6691"/>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26F9"/>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6C7"/>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6D9B"/>
    <w:rsid w:val="005D7631"/>
    <w:rsid w:val="005E1520"/>
    <w:rsid w:val="005E4E1E"/>
    <w:rsid w:val="005E5F3A"/>
    <w:rsid w:val="005F0451"/>
    <w:rsid w:val="005F1565"/>
    <w:rsid w:val="005F5840"/>
    <w:rsid w:val="005F639C"/>
    <w:rsid w:val="006016FC"/>
    <w:rsid w:val="00602D42"/>
    <w:rsid w:val="00603A99"/>
    <w:rsid w:val="00604386"/>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A30EB"/>
    <w:rsid w:val="007B112F"/>
    <w:rsid w:val="007B473C"/>
    <w:rsid w:val="007B538C"/>
    <w:rsid w:val="007C0492"/>
    <w:rsid w:val="007C42D8"/>
    <w:rsid w:val="007C47E8"/>
    <w:rsid w:val="007C612D"/>
    <w:rsid w:val="007D3A12"/>
    <w:rsid w:val="007E11D3"/>
    <w:rsid w:val="007E2198"/>
    <w:rsid w:val="007E32DD"/>
    <w:rsid w:val="007F1475"/>
    <w:rsid w:val="007F4172"/>
    <w:rsid w:val="0080054C"/>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2910"/>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84B"/>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1A0B"/>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C655D"/>
    <w:rsid w:val="009D0971"/>
    <w:rsid w:val="009D1611"/>
    <w:rsid w:val="009D33D1"/>
    <w:rsid w:val="009D46D9"/>
    <w:rsid w:val="009D6049"/>
    <w:rsid w:val="009D60D5"/>
    <w:rsid w:val="009E056C"/>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8590D"/>
    <w:rsid w:val="00A9191F"/>
    <w:rsid w:val="00A92253"/>
    <w:rsid w:val="00A963B0"/>
    <w:rsid w:val="00AA142D"/>
    <w:rsid w:val="00AA590D"/>
    <w:rsid w:val="00AB12D7"/>
    <w:rsid w:val="00AB2D86"/>
    <w:rsid w:val="00AB6C95"/>
    <w:rsid w:val="00AB7D18"/>
    <w:rsid w:val="00AC0778"/>
    <w:rsid w:val="00AC2320"/>
    <w:rsid w:val="00AC30F7"/>
    <w:rsid w:val="00AC3982"/>
    <w:rsid w:val="00AC471E"/>
    <w:rsid w:val="00AC48DD"/>
    <w:rsid w:val="00AC5E08"/>
    <w:rsid w:val="00AC711D"/>
    <w:rsid w:val="00AD2AA5"/>
    <w:rsid w:val="00AD70DD"/>
    <w:rsid w:val="00AD779A"/>
    <w:rsid w:val="00AE06E5"/>
    <w:rsid w:val="00AE0CBF"/>
    <w:rsid w:val="00AE140E"/>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15C8"/>
    <w:rsid w:val="00B4244A"/>
    <w:rsid w:val="00B42FD0"/>
    <w:rsid w:val="00B55D7E"/>
    <w:rsid w:val="00B56D55"/>
    <w:rsid w:val="00B66AE9"/>
    <w:rsid w:val="00B703D2"/>
    <w:rsid w:val="00B71839"/>
    <w:rsid w:val="00B723A0"/>
    <w:rsid w:val="00B747C5"/>
    <w:rsid w:val="00B75D63"/>
    <w:rsid w:val="00B76012"/>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066A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4EE"/>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A7C92"/>
    <w:rsid w:val="00DB1421"/>
    <w:rsid w:val="00DB1632"/>
    <w:rsid w:val="00DB34B5"/>
    <w:rsid w:val="00DB7D43"/>
    <w:rsid w:val="00DC1669"/>
    <w:rsid w:val="00DD169A"/>
    <w:rsid w:val="00DD16C3"/>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302C"/>
    <w:rsid w:val="00FD6649"/>
    <w:rsid w:val="00FE01ED"/>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jihane.rangama@expertisefranc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B0C52-D3D6-450A-A311-4FE7795E1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264</TotalTime>
  <Pages>21</Pages>
  <Words>6563</Words>
  <Characters>36102</Characters>
  <Application>Microsoft Office Word</Application>
  <DocSecurity>0</DocSecurity>
  <Lines>300</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42580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Irvika LEDAGA</cp:lastModifiedBy>
  <cp:revision>11</cp:revision>
  <cp:lastPrinted>2014-11-19T14:39:00Z</cp:lastPrinted>
  <dcterms:created xsi:type="dcterms:W3CDTF">2025-11-11T16:22:00Z</dcterms:created>
  <dcterms:modified xsi:type="dcterms:W3CDTF">2026-01-14T16:08:00Z</dcterms:modified>
</cp:coreProperties>
</file>